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BB8986" w14:textId="77777777" w:rsidR="00E835BC" w:rsidRDefault="003749AE">
      <w:pPr>
        <w:pStyle w:val="Nadpis1"/>
        <w:rPr>
          <w:sz w:val="44"/>
        </w:rPr>
      </w:pPr>
      <w:r w:rsidRPr="00DD5C5F">
        <w:rPr>
          <w:sz w:val="44"/>
        </w:rPr>
        <w:t>SMLOUVA O DÍLO</w:t>
      </w:r>
    </w:p>
    <w:p w14:paraId="6897A821" w14:textId="77777777" w:rsidR="003749AE" w:rsidRPr="00F55FA8" w:rsidRDefault="003749AE">
      <w:pPr>
        <w:pStyle w:val="Nadpis1"/>
        <w:rPr>
          <w:bCs/>
          <w:sz w:val="32"/>
          <w:szCs w:val="32"/>
        </w:rPr>
      </w:pPr>
      <w:r w:rsidRPr="00DD5C5F">
        <w:rPr>
          <w:sz w:val="44"/>
        </w:rPr>
        <w:t xml:space="preserve"> </w:t>
      </w:r>
      <w:r w:rsidR="00F55FA8">
        <w:rPr>
          <w:sz w:val="44"/>
        </w:rPr>
        <w:t xml:space="preserve"> </w:t>
      </w:r>
      <w:r w:rsidR="00A557A8">
        <w:rPr>
          <w:sz w:val="44"/>
        </w:rPr>
        <w:t xml:space="preserve">  </w:t>
      </w:r>
      <w:r w:rsidR="00E835BC">
        <w:rPr>
          <w:sz w:val="32"/>
          <w:szCs w:val="32"/>
        </w:rPr>
        <w:t xml:space="preserve">čj. </w:t>
      </w:r>
      <w:r w:rsidR="001F4889" w:rsidRPr="00F55FA8">
        <w:rPr>
          <w:bCs/>
          <w:sz w:val="32"/>
          <w:szCs w:val="32"/>
        </w:rPr>
        <w:t>MUCT/</w:t>
      </w:r>
      <w:proofErr w:type="spellStart"/>
      <w:r w:rsidR="00531DE7" w:rsidRPr="00531DE7">
        <w:rPr>
          <w:bCs/>
          <w:sz w:val="32"/>
          <w:szCs w:val="32"/>
          <w:highlight w:val="yellow"/>
        </w:rPr>
        <w:t>xxxx</w:t>
      </w:r>
      <w:proofErr w:type="spellEnd"/>
      <w:r w:rsidR="001F4889" w:rsidRPr="00F55FA8">
        <w:rPr>
          <w:bCs/>
          <w:sz w:val="32"/>
          <w:szCs w:val="32"/>
        </w:rPr>
        <w:t>/2021/RMI/PKR/SML/</w:t>
      </w:r>
      <w:r w:rsidR="00531DE7" w:rsidRPr="00531DE7">
        <w:rPr>
          <w:bCs/>
          <w:sz w:val="32"/>
          <w:szCs w:val="32"/>
          <w:highlight w:val="yellow"/>
        </w:rPr>
        <w:t>xx</w:t>
      </w:r>
    </w:p>
    <w:p w14:paraId="1D19DAA6" w14:textId="77777777" w:rsidR="003749AE" w:rsidRPr="00DD5C5F" w:rsidRDefault="003749AE">
      <w:pPr>
        <w:pStyle w:val="Nadpis1"/>
        <w:jc w:val="left"/>
        <w:rPr>
          <w:szCs w:val="22"/>
        </w:rPr>
      </w:pPr>
    </w:p>
    <w:p w14:paraId="03E5D1EC" w14:textId="77777777" w:rsidR="00A557A8" w:rsidRDefault="003749AE">
      <w:pPr>
        <w:jc w:val="center"/>
        <w:rPr>
          <w:b w:val="0"/>
        </w:rPr>
      </w:pPr>
      <w:r w:rsidRPr="00DD5C5F">
        <w:rPr>
          <w:b w:val="0"/>
        </w:rPr>
        <w:t xml:space="preserve">uzavřená podle § </w:t>
      </w:r>
      <w:r w:rsidR="00ED11C4" w:rsidRPr="00DD5C5F">
        <w:rPr>
          <w:b w:val="0"/>
        </w:rPr>
        <w:t>2586</w:t>
      </w:r>
      <w:r w:rsidRPr="00DD5C5F">
        <w:rPr>
          <w:b w:val="0"/>
        </w:rPr>
        <w:t xml:space="preserve"> a násl. zákona č. </w:t>
      </w:r>
      <w:r w:rsidR="00ED11C4" w:rsidRPr="00DD5C5F">
        <w:rPr>
          <w:b w:val="0"/>
        </w:rPr>
        <w:t>89/2012 Sb., občanský zákoník</w:t>
      </w:r>
      <w:r w:rsidRPr="00DD5C5F">
        <w:rPr>
          <w:b w:val="0"/>
        </w:rPr>
        <w:t xml:space="preserve"> </w:t>
      </w:r>
    </w:p>
    <w:p w14:paraId="22B30661" w14:textId="77777777" w:rsidR="003749AE" w:rsidRPr="00DD5C5F" w:rsidRDefault="003749AE">
      <w:pPr>
        <w:jc w:val="center"/>
        <w:rPr>
          <w:b w:val="0"/>
        </w:rPr>
      </w:pPr>
      <w:r w:rsidRPr="00DD5C5F">
        <w:rPr>
          <w:b w:val="0"/>
        </w:rPr>
        <w:t xml:space="preserve">(dále jen </w:t>
      </w:r>
      <w:r w:rsidR="00ED11C4" w:rsidRPr="00A557A8">
        <w:rPr>
          <w:bCs/>
          <w:i/>
          <w:iCs/>
        </w:rPr>
        <w:t>Občanský</w:t>
      </w:r>
      <w:r w:rsidRPr="00A557A8">
        <w:rPr>
          <w:bCs/>
          <w:i/>
          <w:iCs/>
        </w:rPr>
        <w:t xml:space="preserve"> zákoník</w:t>
      </w:r>
      <w:r w:rsidRPr="00DD5C5F">
        <w:rPr>
          <w:b w:val="0"/>
        </w:rPr>
        <w:t>)</w:t>
      </w:r>
    </w:p>
    <w:p w14:paraId="49088131" w14:textId="77777777" w:rsidR="007D4F4C" w:rsidRPr="00DD5C5F" w:rsidRDefault="007D4F4C">
      <w:pPr>
        <w:rPr>
          <w:szCs w:val="24"/>
        </w:rPr>
      </w:pPr>
    </w:p>
    <w:p w14:paraId="6651195A" w14:textId="77777777" w:rsidR="003749AE" w:rsidRPr="00A85411" w:rsidRDefault="00394443" w:rsidP="00535E23">
      <w:pPr>
        <w:pStyle w:val="Nadpis7"/>
        <w:rPr>
          <w:szCs w:val="32"/>
        </w:rPr>
      </w:pPr>
      <w:r w:rsidRPr="00A85411">
        <w:rPr>
          <w:szCs w:val="32"/>
        </w:rPr>
        <w:t>„</w:t>
      </w:r>
      <w:r w:rsidR="005B66D2" w:rsidRPr="00A85411">
        <w:rPr>
          <w:szCs w:val="32"/>
        </w:rPr>
        <w:t xml:space="preserve">Realizace společných zařízení v k.ú. Parník – cesta 1 a 5 </w:t>
      </w:r>
      <w:r w:rsidR="0006324D" w:rsidRPr="00A85411">
        <w:rPr>
          <w:szCs w:val="32"/>
        </w:rPr>
        <w:t xml:space="preserve">komunikace </w:t>
      </w:r>
      <w:r w:rsidR="00731B63" w:rsidRPr="00A85411">
        <w:rPr>
          <w:szCs w:val="32"/>
        </w:rPr>
        <w:t xml:space="preserve">úsek A od staničení km 1,17630 – 1,204 a </w:t>
      </w:r>
      <w:r w:rsidR="0006324D" w:rsidRPr="00A85411">
        <w:rPr>
          <w:szCs w:val="32"/>
        </w:rPr>
        <w:t>úsek B</w:t>
      </w:r>
      <w:r w:rsidR="003749AE" w:rsidRPr="00A85411">
        <w:rPr>
          <w:szCs w:val="32"/>
        </w:rPr>
        <w:t>“</w:t>
      </w:r>
    </w:p>
    <w:p w14:paraId="504688C1" w14:textId="77777777" w:rsidR="003749AE" w:rsidRPr="00DD5C5F" w:rsidRDefault="003749AE"/>
    <w:p w14:paraId="3CF94601" w14:textId="77777777" w:rsidR="007D4F4C" w:rsidRPr="00DD5C5F" w:rsidRDefault="007D4F4C"/>
    <w:p w14:paraId="41FF71CD" w14:textId="77777777" w:rsidR="003749AE" w:rsidRPr="00DD5C5F" w:rsidRDefault="003749AE">
      <w:pPr>
        <w:pStyle w:val="Nadpis2"/>
        <w:rPr>
          <w:i/>
        </w:rPr>
      </w:pPr>
      <w:r w:rsidRPr="00DD5C5F">
        <w:rPr>
          <w:i/>
        </w:rPr>
        <w:t>I. SMLUVNÍ STRANY</w:t>
      </w:r>
    </w:p>
    <w:p w14:paraId="7FBD8C5A" w14:textId="77777777" w:rsidR="003749AE" w:rsidRPr="00DD5C5F" w:rsidRDefault="003749AE">
      <w:pPr>
        <w:pStyle w:val="Zpat"/>
        <w:tabs>
          <w:tab w:val="clear" w:pos="4536"/>
          <w:tab w:val="clear" w:pos="9072"/>
        </w:tabs>
      </w:pPr>
    </w:p>
    <w:p w14:paraId="25BE5275" w14:textId="77777777" w:rsidR="003749AE" w:rsidRPr="00DD5C5F" w:rsidRDefault="00370DC6" w:rsidP="00ED11C4">
      <w:pPr>
        <w:pStyle w:val="Nadpis2"/>
        <w:tabs>
          <w:tab w:val="left" w:pos="3119"/>
          <w:tab w:val="left" w:pos="3828"/>
        </w:tabs>
      </w:pPr>
      <w:r w:rsidRPr="00DD5C5F">
        <w:t>Ob</w:t>
      </w:r>
      <w:r w:rsidR="001D36F1" w:rsidRPr="00DD5C5F">
        <w:t>jednatel</w:t>
      </w:r>
      <w:r w:rsidR="001D36F1" w:rsidRPr="00DD5C5F">
        <w:tab/>
      </w:r>
      <w:r w:rsidR="001D36F1" w:rsidRPr="00DD5C5F">
        <w:tab/>
        <w:t>Město Česká Tř</w:t>
      </w:r>
      <w:r w:rsidRPr="00DD5C5F">
        <w:t>ebová</w:t>
      </w:r>
    </w:p>
    <w:p w14:paraId="116E0C6D" w14:textId="77777777" w:rsidR="003749AE" w:rsidRPr="00DD5C5F" w:rsidRDefault="003749AE" w:rsidP="00ED11C4">
      <w:pPr>
        <w:tabs>
          <w:tab w:val="left" w:pos="3119"/>
          <w:tab w:val="left" w:pos="3828"/>
        </w:tabs>
        <w:rPr>
          <w:b w:val="0"/>
        </w:rPr>
      </w:pPr>
      <w:r w:rsidRPr="00DD5C5F">
        <w:rPr>
          <w:b w:val="0"/>
        </w:rPr>
        <w:t>Zas</w:t>
      </w:r>
      <w:r w:rsidR="00370DC6" w:rsidRPr="00DD5C5F">
        <w:rPr>
          <w:b w:val="0"/>
        </w:rPr>
        <w:t>toupený</w:t>
      </w:r>
      <w:r w:rsidR="00370DC6" w:rsidRPr="00DD5C5F">
        <w:rPr>
          <w:b w:val="0"/>
        </w:rPr>
        <w:tab/>
      </w:r>
      <w:r w:rsidR="00370DC6" w:rsidRPr="00DD5C5F">
        <w:rPr>
          <w:b w:val="0"/>
        </w:rPr>
        <w:tab/>
      </w:r>
      <w:r w:rsidR="00A557A8">
        <w:rPr>
          <w:b w:val="0"/>
        </w:rPr>
        <w:t>Mgr. Magdalénou Peterkovou</w:t>
      </w:r>
      <w:r w:rsidRPr="00DD5C5F">
        <w:rPr>
          <w:b w:val="0"/>
        </w:rPr>
        <w:t>, starost</w:t>
      </w:r>
      <w:r w:rsidR="00A557A8">
        <w:rPr>
          <w:b w:val="0"/>
        </w:rPr>
        <w:t>k</w:t>
      </w:r>
      <w:r w:rsidR="00370DC6" w:rsidRPr="00DD5C5F">
        <w:rPr>
          <w:b w:val="0"/>
        </w:rPr>
        <w:t>ou města</w:t>
      </w:r>
    </w:p>
    <w:p w14:paraId="45DF74BC" w14:textId="77777777" w:rsidR="003749AE" w:rsidRPr="00DD5C5F" w:rsidRDefault="00370DC6" w:rsidP="00ED11C4">
      <w:pPr>
        <w:tabs>
          <w:tab w:val="left" w:pos="3119"/>
          <w:tab w:val="left" w:pos="3828"/>
        </w:tabs>
        <w:rPr>
          <w:b w:val="0"/>
        </w:rPr>
      </w:pPr>
      <w:r w:rsidRPr="00DD5C5F">
        <w:rPr>
          <w:b w:val="0"/>
        </w:rPr>
        <w:t>Sídlo</w:t>
      </w:r>
      <w:r w:rsidRPr="00DD5C5F">
        <w:rPr>
          <w:b w:val="0"/>
        </w:rPr>
        <w:tab/>
      </w:r>
      <w:r w:rsidRPr="00DD5C5F">
        <w:rPr>
          <w:b w:val="0"/>
        </w:rPr>
        <w:tab/>
        <w:t>Staré náměstí 78, 560 02 Česká Třebová</w:t>
      </w:r>
    </w:p>
    <w:p w14:paraId="288E208C" w14:textId="77777777" w:rsidR="003749AE" w:rsidRPr="00DD5C5F" w:rsidRDefault="00370DC6" w:rsidP="00ED11C4">
      <w:pPr>
        <w:tabs>
          <w:tab w:val="left" w:pos="3119"/>
          <w:tab w:val="left" w:pos="3828"/>
        </w:tabs>
        <w:rPr>
          <w:b w:val="0"/>
        </w:rPr>
      </w:pPr>
      <w:r w:rsidRPr="00DD5C5F">
        <w:rPr>
          <w:b w:val="0"/>
        </w:rPr>
        <w:t>Telefon</w:t>
      </w:r>
      <w:r w:rsidRPr="00DD5C5F">
        <w:rPr>
          <w:b w:val="0"/>
        </w:rPr>
        <w:tab/>
      </w:r>
      <w:r w:rsidRPr="00DD5C5F">
        <w:rPr>
          <w:b w:val="0"/>
        </w:rPr>
        <w:tab/>
        <w:t>465 500 111</w:t>
      </w:r>
    </w:p>
    <w:p w14:paraId="6F8362F0" w14:textId="77777777" w:rsidR="00B02E13" w:rsidRDefault="00B02E13" w:rsidP="00ED11C4">
      <w:pPr>
        <w:tabs>
          <w:tab w:val="left" w:pos="3119"/>
          <w:tab w:val="left" w:pos="3828"/>
        </w:tabs>
        <w:rPr>
          <w:b w:val="0"/>
        </w:rPr>
      </w:pPr>
      <w:r>
        <w:rPr>
          <w:b w:val="0"/>
        </w:rPr>
        <w:t>Datová schránka</w:t>
      </w:r>
      <w:r w:rsidR="00370DC6" w:rsidRPr="00DD5C5F">
        <w:rPr>
          <w:b w:val="0"/>
        </w:rPr>
        <w:tab/>
      </w:r>
      <w:r w:rsidR="00370DC6" w:rsidRPr="00DD5C5F">
        <w:rPr>
          <w:b w:val="0"/>
        </w:rPr>
        <w:tab/>
      </w:r>
    </w:p>
    <w:p w14:paraId="1E77875A" w14:textId="77777777" w:rsidR="003749AE" w:rsidRPr="00DD5C5F" w:rsidRDefault="00B02E13" w:rsidP="00ED11C4">
      <w:pPr>
        <w:tabs>
          <w:tab w:val="left" w:pos="3119"/>
          <w:tab w:val="left" w:pos="3828"/>
        </w:tabs>
        <w:rPr>
          <w:b w:val="0"/>
        </w:rPr>
      </w:pPr>
      <w:r>
        <w:rPr>
          <w:b w:val="0"/>
        </w:rPr>
        <w:t xml:space="preserve">IČ                                                            </w:t>
      </w:r>
      <w:r w:rsidR="00370DC6" w:rsidRPr="00DD5C5F">
        <w:rPr>
          <w:b w:val="0"/>
        </w:rPr>
        <w:t>002 78 653</w:t>
      </w:r>
    </w:p>
    <w:p w14:paraId="6A904C67" w14:textId="77777777" w:rsidR="003749AE" w:rsidRPr="00DD5C5F" w:rsidRDefault="00370DC6" w:rsidP="00ED11C4">
      <w:pPr>
        <w:tabs>
          <w:tab w:val="left" w:pos="3119"/>
          <w:tab w:val="left" w:pos="3828"/>
        </w:tabs>
        <w:rPr>
          <w:b w:val="0"/>
        </w:rPr>
      </w:pPr>
      <w:r w:rsidRPr="00DD5C5F">
        <w:rPr>
          <w:b w:val="0"/>
        </w:rPr>
        <w:t>DIČ</w:t>
      </w:r>
      <w:r w:rsidRPr="00DD5C5F">
        <w:rPr>
          <w:b w:val="0"/>
        </w:rPr>
        <w:tab/>
      </w:r>
      <w:r w:rsidRPr="00DD5C5F">
        <w:rPr>
          <w:b w:val="0"/>
        </w:rPr>
        <w:tab/>
        <w:t>CZ00278653</w:t>
      </w:r>
    </w:p>
    <w:p w14:paraId="3CCFFAE9" w14:textId="77777777" w:rsidR="003749AE" w:rsidRPr="00DD5C5F" w:rsidRDefault="003749AE" w:rsidP="00ED11C4">
      <w:pPr>
        <w:tabs>
          <w:tab w:val="left" w:pos="3119"/>
          <w:tab w:val="left" w:pos="3828"/>
        </w:tabs>
        <w:rPr>
          <w:b w:val="0"/>
        </w:rPr>
      </w:pPr>
      <w:r w:rsidRPr="00DD5C5F">
        <w:rPr>
          <w:b w:val="0"/>
        </w:rPr>
        <w:t>Bankovní spojení</w:t>
      </w:r>
      <w:r w:rsidRPr="00DD5C5F">
        <w:rPr>
          <w:b w:val="0"/>
        </w:rPr>
        <w:tab/>
      </w:r>
      <w:r w:rsidRPr="00DD5C5F">
        <w:rPr>
          <w:b w:val="0"/>
        </w:rPr>
        <w:tab/>
        <w:t>KB Česká Třebová</w:t>
      </w:r>
    </w:p>
    <w:p w14:paraId="11D9A147" w14:textId="77777777" w:rsidR="003749AE" w:rsidRPr="00DD5C5F" w:rsidRDefault="003749AE" w:rsidP="00ED11C4">
      <w:pPr>
        <w:tabs>
          <w:tab w:val="left" w:pos="3119"/>
          <w:tab w:val="left" w:pos="3828"/>
        </w:tabs>
        <w:rPr>
          <w:b w:val="0"/>
        </w:rPr>
      </w:pPr>
      <w:r w:rsidRPr="00DD5C5F">
        <w:rPr>
          <w:b w:val="0"/>
        </w:rPr>
        <w:t>Č. účtu</w:t>
      </w:r>
      <w:r w:rsidRPr="00DD5C5F">
        <w:rPr>
          <w:b w:val="0"/>
        </w:rPr>
        <w:tab/>
      </w:r>
      <w:r w:rsidRPr="00DD5C5F">
        <w:rPr>
          <w:b w:val="0"/>
        </w:rPr>
        <w:tab/>
        <w:t>826-611/0100</w:t>
      </w:r>
    </w:p>
    <w:p w14:paraId="650CD218" w14:textId="77777777" w:rsidR="003749AE" w:rsidRPr="00DD5C5F" w:rsidRDefault="003749AE" w:rsidP="00ED11C4">
      <w:pPr>
        <w:tabs>
          <w:tab w:val="left" w:pos="3119"/>
          <w:tab w:val="left" w:pos="3828"/>
        </w:tabs>
        <w:rPr>
          <w:b w:val="0"/>
        </w:rPr>
      </w:pPr>
      <w:r w:rsidRPr="00DD5C5F">
        <w:rPr>
          <w:b w:val="0"/>
        </w:rPr>
        <w:t>Odpovědný zástupce</w:t>
      </w:r>
    </w:p>
    <w:p w14:paraId="37E4D07D" w14:textId="77777777" w:rsidR="00370DC6" w:rsidRPr="00DD5C5F" w:rsidRDefault="003749AE" w:rsidP="00ED11C4">
      <w:pPr>
        <w:tabs>
          <w:tab w:val="left" w:pos="3119"/>
          <w:tab w:val="left" w:pos="3828"/>
          <w:tab w:val="left" w:pos="5670"/>
        </w:tabs>
        <w:rPr>
          <w:b w:val="0"/>
        </w:rPr>
      </w:pPr>
      <w:r w:rsidRPr="00DD5C5F">
        <w:rPr>
          <w:b w:val="0"/>
        </w:rPr>
        <w:t>ve věcech technických</w:t>
      </w:r>
      <w:r w:rsidR="00ED11C4" w:rsidRPr="00DD5C5F">
        <w:rPr>
          <w:b w:val="0"/>
        </w:rPr>
        <w:t xml:space="preserve"> </w:t>
      </w:r>
      <w:r w:rsidRPr="00DD5C5F">
        <w:rPr>
          <w:b w:val="0"/>
        </w:rPr>
        <w:tab/>
      </w:r>
      <w:r w:rsidRPr="00DD5C5F">
        <w:rPr>
          <w:b w:val="0"/>
        </w:rPr>
        <w:tab/>
      </w:r>
    </w:p>
    <w:p w14:paraId="601F2938" w14:textId="77777777" w:rsidR="00A557A8" w:rsidRDefault="002C62FF" w:rsidP="00ED11C4">
      <w:pPr>
        <w:tabs>
          <w:tab w:val="left" w:pos="3119"/>
          <w:tab w:val="left" w:pos="3686"/>
          <w:tab w:val="left" w:pos="3828"/>
        </w:tabs>
        <w:rPr>
          <w:b w:val="0"/>
        </w:rPr>
      </w:pPr>
      <w:r w:rsidRPr="00DD5C5F">
        <w:rPr>
          <w:b w:val="0"/>
        </w:rPr>
        <w:t xml:space="preserve">a </w:t>
      </w:r>
      <w:r w:rsidR="00ED11C4" w:rsidRPr="00DD5C5F">
        <w:rPr>
          <w:b w:val="0"/>
        </w:rPr>
        <w:t>osoba oprávněná k převzetí díla</w:t>
      </w:r>
      <w:r w:rsidR="00370DC6" w:rsidRPr="00DD5C5F">
        <w:rPr>
          <w:b w:val="0"/>
        </w:rPr>
        <w:tab/>
      </w:r>
      <w:r w:rsidR="00ED11C4" w:rsidRPr="00DD5C5F">
        <w:rPr>
          <w:b w:val="0"/>
        </w:rPr>
        <w:tab/>
        <w:t>Ing. Karel Švercl</w:t>
      </w:r>
      <w:r>
        <w:rPr>
          <w:b w:val="0"/>
        </w:rPr>
        <w:t>,</w:t>
      </w:r>
      <w:r w:rsidR="00A557A8">
        <w:rPr>
          <w:b w:val="0"/>
        </w:rPr>
        <w:t xml:space="preserve"> vedoucí odboru RMI</w:t>
      </w:r>
    </w:p>
    <w:p w14:paraId="267D3312" w14:textId="77777777" w:rsidR="00A557A8" w:rsidRDefault="00A557A8" w:rsidP="00ED11C4">
      <w:pPr>
        <w:tabs>
          <w:tab w:val="left" w:pos="3119"/>
          <w:tab w:val="left" w:pos="3686"/>
          <w:tab w:val="left" w:pos="3828"/>
        </w:tabs>
        <w:rPr>
          <w:b w:val="0"/>
        </w:rPr>
      </w:pPr>
      <w:r>
        <w:rPr>
          <w:b w:val="0"/>
        </w:rPr>
        <w:t xml:space="preserve">                                                                                             </w:t>
      </w:r>
      <w:r w:rsidR="00ED11C4" w:rsidRPr="00DD5C5F">
        <w:rPr>
          <w:b w:val="0"/>
        </w:rPr>
        <w:t>tel</w:t>
      </w:r>
      <w:r>
        <w:rPr>
          <w:b w:val="0"/>
        </w:rPr>
        <w:t>.</w:t>
      </w:r>
      <w:r w:rsidR="002C62FF" w:rsidRPr="00DD5C5F">
        <w:rPr>
          <w:b w:val="0"/>
        </w:rPr>
        <w:t xml:space="preserve"> </w:t>
      </w:r>
      <w:r w:rsidR="00ED11C4" w:rsidRPr="00DD5C5F">
        <w:rPr>
          <w:b w:val="0"/>
        </w:rPr>
        <w:t>465 500</w:t>
      </w:r>
      <w:r>
        <w:rPr>
          <w:b w:val="0"/>
        </w:rPr>
        <w:t> </w:t>
      </w:r>
      <w:r w:rsidR="00ED11C4" w:rsidRPr="00DD5C5F">
        <w:rPr>
          <w:b w:val="0"/>
        </w:rPr>
        <w:t>170</w:t>
      </w:r>
      <w:r>
        <w:rPr>
          <w:b w:val="0"/>
        </w:rPr>
        <w:t xml:space="preserve">, mbt 605 246 688,                   </w:t>
      </w:r>
    </w:p>
    <w:p w14:paraId="2C1CF855" w14:textId="77777777" w:rsidR="00ED11C4" w:rsidRPr="00DD5C5F" w:rsidRDefault="00A557A8" w:rsidP="00ED11C4">
      <w:pPr>
        <w:tabs>
          <w:tab w:val="left" w:pos="3119"/>
          <w:tab w:val="left" w:pos="3686"/>
          <w:tab w:val="left" w:pos="3828"/>
        </w:tabs>
        <w:rPr>
          <w:b w:val="0"/>
        </w:rPr>
      </w:pPr>
      <w:r>
        <w:rPr>
          <w:b w:val="0"/>
        </w:rPr>
        <w:t xml:space="preserve">                                                                                             e-mail</w:t>
      </w:r>
      <w:r w:rsidR="00B02E13">
        <w:rPr>
          <w:b w:val="0"/>
        </w:rPr>
        <w:t>:</w:t>
      </w:r>
      <w:r>
        <w:rPr>
          <w:b w:val="0"/>
        </w:rPr>
        <w:t xml:space="preserve"> karel</w:t>
      </w:r>
      <w:r w:rsidR="001C0AA4">
        <w:rPr>
          <w:b w:val="0"/>
        </w:rPr>
        <w:t>.</w:t>
      </w:r>
      <w:r>
        <w:rPr>
          <w:b w:val="0"/>
        </w:rPr>
        <w:t>svercl@ceska-trebova.cz</w:t>
      </w:r>
    </w:p>
    <w:p w14:paraId="6E6F9098" w14:textId="77777777" w:rsidR="007558C1" w:rsidRPr="0066740C" w:rsidRDefault="00ED11C4" w:rsidP="00ED11C4">
      <w:pPr>
        <w:tabs>
          <w:tab w:val="left" w:pos="3119"/>
          <w:tab w:val="left" w:pos="3686"/>
          <w:tab w:val="left" w:pos="3828"/>
        </w:tabs>
        <w:rPr>
          <w:b w:val="0"/>
        </w:rPr>
      </w:pPr>
      <w:r w:rsidRPr="00DD5C5F">
        <w:rPr>
          <w:b w:val="0"/>
        </w:rPr>
        <w:tab/>
      </w:r>
      <w:r w:rsidRPr="00DD5C5F">
        <w:rPr>
          <w:b w:val="0"/>
        </w:rPr>
        <w:tab/>
      </w:r>
      <w:r w:rsidRPr="00DD5C5F">
        <w:rPr>
          <w:b w:val="0"/>
        </w:rPr>
        <w:tab/>
      </w:r>
      <w:r w:rsidR="0066740C" w:rsidRPr="0066740C">
        <w:rPr>
          <w:b w:val="0"/>
        </w:rPr>
        <w:t>Ing. Pavel Korger</w:t>
      </w:r>
      <w:r w:rsidR="0066740C">
        <w:rPr>
          <w:b w:val="0"/>
        </w:rPr>
        <w:t>, stavební technik</w:t>
      </w:r>
      <w:r w:rsidR="00223D15">
        <w:rPr>
          <w:b w:val="0"/>
        </w:rPr>
        <w:t xml:space="preserve"> RMI</w:t>
      </w:r>
    </w:p>
    <w:p w14:paraId="490B0E81" w14:textId="77777777" w:rsidR="00A557A8" w:rsidRPr="0066740C" w:rsidRDefault="00A557A8" w:rsidP="00ED11C4">
      <w:pPr>
        <w:tabs>
          <w:tab w:val="left" w:pos="3119"/>
          <w:tab w:val="left" w:pos="3686"/>
          <w:tab w:val="left" w:pos="3828"/>
        </w:tabs>
        <w:rPr>
          <w:b w:val="0"/>
        </w:rPr>
      </w:pPr>
      <w:r w:rsidRPr="00A557A8">
        <w:rPr>
          <w:b w:val="0"/>
        </w:rPr>
        <w:t xml:space="preserve">                                                                                               </w:t>
      </w:r>
      <w:r w:rsidR="00737B48">
        <w:rPr>
          <w:b w:val="0"/>
        </w:rPr>
        <w:t>t</w:t>
      </w:r>
      <w:r w:rsidR="00223D15">
        <w:rPr>
          <w:b w:val="0"/>
        </w:rPr>
        <w:t xml:space="preserve">el. 465 500 172, mbt 731 450 </w:t>
      </w:r>
      <w:r w:rsidR="00737B48">
        <w:rPr>
          <w:b w:val="0"/>
        </w:rPr>
        <w:t>532</w:t>
      </w:r>
    </w:p>
    <w:p w14:paraId="48384B4C" w14:textId="77777777" w:rsidR="00A557A8" w:rsidRPr="00DD5C5F" w:rsidRDefault="00A557A8" w:rsidP="00ED11C4">
      <w:pPr>
        <w:tabs>
          <w:tab w:val="left" w:pos="3119"/>
          <w:tab w:val="left" w:pos="3686"/>
          <w:tab w:val="left" w:pos="3828"/>
        </w:tabs>
        <w:rPr>
          <w:b w:val="0"/>
        </w:rPr>
      </w:pPr>
      <w:r w:rsidRPr="0066740C">
        <w:rPr>
          <w:b w:val="0"/>
        </w:rPr>
        <w:t xml:space="preserve">                                                                                             </w:t>
      </w:r>
      <w:r w:rsidR="00737B48">
        <w:rPr>
          <w:b w:val="0"/>
        </w:rPr>
        <w:t>e-mail: pavel.korger@ceska-trebova.cz</w:t>
      </w:r>
      <w:r>
        <w:rPr>
          <w:b w:val="0"/>
        </w:rPr>
        <w:t xml:space="preserve">  </w:t>
      </w:r>
    </w:p>
    <w:p w14:paraId="32AD73AF" w14:textId="77777777" w:rsidR="00B02E13" w:rsidRDefault="00B02E13" w:rsidP="00ED11C4">
      <w:pPr>
        <w:tabs>
          <w:tab w:val="left" w:pos="3119"/>
          <w:tab w:val="left" w:pos="3828"/>
        </w:tabs>
        <w:rPr>
          <w:b w:val="0"/>
        </w:rPr>
      </w:pPr>
      <w:r>
        <w:rPr>
          <w:b w:val="0"/>
        </w:rPr>
        <w:t>a</w:t>
      </w:r>
    </w:p>
    <w:p w14:paraId="433BC895" w14:textId="77777777" w:rsidR="008269C3" w:rsidRPr="00DD5C5F" w:rsidRDefault="007558C1" w:rsidP="00ED11C4">
      <w:pPr>
        <w:tabs>
          <w:tab w:val="left" w:pos="3119"/>
          <w:tab w:val="left" w:pos="3828"/>
        </w:tabs>
        <w:rPr>
          <w:b w:val="0"/>
        </w:rPr>
      </w:pPr>
      <w:r w:rsidRPr="00DD5C5F">
        <w:rPr>
          <w:b w:val="0"/>
        </w:rPr>
        <w:tab/>
      </w:r>
      <w:r w:rsidRPr="00DD5C5F">
        <w:rPr>
          <w:b w:val="0"/>
        </w:rPr>
        <w:tab/>
      </w:r>
    </w:p>
    <w:p w14:paraId="678AC4F5" w14:textId="77777777" w:rsidR="003749AE" w:rsidRPr="00A557A8" w:rsidRDefault="00535E23" w:rsidP="00ED11C4">
      <w:pPr>
        <w:pStyle w:val="Nadpis2"/>
        <w:tabs>
          <w:tab w:val="left" w:pos="2694"/>
          <w:tab w:val="left" w:pos="3828"/>
        </w:tabs>
        <w:rPr>
          <w:b w:val="0"/>
        </w:rPr>
      </w:pPr>
      <w:r w:rsidRPr="00A557A8">
        <w:t>Zho</w:t>
      </w:r>
      <w:r w:rsidR="008269C3" w:rsidRPr="00A557A8">
        <w:t>tovitel</w:t>
      </w:r>
      <w:r w:rsidR="008269C3" w:rsidRPr="00A557A8">
        <w:tab/>
      </w:r>
      <w:r w:rsidR="008269C3" w:rsidRPr="00A557A8">
        <w:tab/>
      </w:r>
      <w:r w:rsidR="00914DEC" w:rsidRPr="005B7AA2">
        <w:rPr>
          <w:highlight w:val="yellow"/>
        </w:rPr>
        <w:t>……………….</w:t>
      </w:r>
    </w:p>
    <w:p w14:paraId="51B2DA1F" w14:textId="77777777" w:rsidR="00A557A8" w:rsidRDefault="00A557A8" w:rsidP="00ED11C4">
      <w:pPr>
        <w:tabs>
          <w:tab w:val="left" w:pos="2694"/>
          <w:tab w:val="left" w:pos="3828"/>
        </w:tabs>
        <w:rPr>
          <w:b w:val="0"/>
        </w:rPr>
      </w:pPr>
      <w:r>
        <w:rPr>
          <w:b w:val="0"/>
        </w:rPr>
        <w:t xml:space="preserve">Zastoupený                                             </w:t>
      </w:r>
      <w:r w:rsidR="00914DEC" w:rsidRPr="005B7AA2">
        <w:rPr>
          <w:b w:val="0"/>
          <w:highlight w:val="yellow"/>
        </w:rPr>
        <w:t>……………….</w:t>
      </w:r>
    </w:p>
    <w:p w14:paraId="5566BF69" w14:textId="77777777" w:rsidR="003749AE" w:rsidRPr="00A557A8" w:rsidRDefault="00545D44" w:rsidP="00ED11C4">
      <w:pPr>
        <w:tabs>
          <w:tab w:val="left" w:pos="2694"/>
          <w:tab w:val="left" w:pos="3828"/>
        </w:tabs>
        <w:rPr>
          <w:b w:val="0"/>
        </w:rPr>
      </w:pPr>
      <w:r w:rsidRPr="00A557A8">
        <w:rPr>
          <w:b w:val="0"/>
        </w:rPr>
        <w:t>Sídlo</w:t>
      </w:r>
      <w:r w:rsidRPr="00A557A8">
        <w:rPr>
          <w:b w:val="0"/>
        </w:rPr>
        <w:tab/>
      </w:r>
      <w:r w:rsidRPr="00A557A8">
        <w:rPr>
          <w:b w:val="0"/>
        </w:rPr>
        <w:tab/>
      </w:r>
      <w:r w:rsidR="00914DEC" w:rsidRPr="005B7AA2">
        <w:rPr>
          <w:b w:val="0"/>
          <w:highlight w:val="yellow"/>
        </w:rPr>
        <w:t>…………………………………</w:t>
      </w:r>
      <w:proofErr w:type="gramStart"/>
      <w:r w:rsidR="00914DEC" w:rsidRPr="005B7AA2">
        <w:rPr>
          <w:b w:val="0"/>
          <w:highlight w:val="yellow"/>
        </w:rPr>
        <w:t>…….</w:t>
      </w:r>
      <w:proofErr w:type="gramEnd"/>
      <w:r w:rsidR="00914DEC" w:rsidRPr="005B7AA2">
        <w:rPr>
          <w:b w:val="0"/>
          <w:highlight w:val="yellow"/>
        </w:rPr>
        <w:t>.</w:t>
      </w:r>
    </w:p>
    <w:p w14:paraId="61CA0B6A" w14:textId="77777777" w:rsidR="003749AE" w:rsidRDefault="003749AE" w:rsidP="00ED11C4">
      <w:pPr>
        <w:tabs>
          <w:tab w:val="left" w:pos="2694"/>
          <w:tab w:val="left" w:pos="3828"/>
        </w:tabs>
        <w:ind w:left="3828" w:hanging="3119"/>
        <w:jc w:val="both"/>
        <w:rPr>
          <w:b w:val="0"/>
        </w:rPr>
      </w:pPr>
    </w:p>
    <w:p w14:paraId="1F24CD68" w14:textId="77777777" w:rsidR="00B02E13" w:rsidRPr="00A557A8" w:rsidRDefault="00B02E13" w:rsidP="00B02E13">
      <w:pPr>
        <w:tabs>
          <w:tab w:val="left" w:pos="2694"/>
          <w:tab w:val="left" w:pos="3828"/>
        </w:tabs>
        <w:ind w:left="3828" w:hanging="3828"/>
        <w:jc w:val="both"/>
        <w:rPr>
          <w:b w:val="0"/>
        </w:rPr>
      </w:pPr>
      <w:r>
        <w:rPr>
          <w:b w:val="0"/>
        </w:rPr>
        <w:lastRenderedPageBreak/>
        <w:t>Datová schránka</w:t>
      </w:r>
      <w:r>
        <w:rPr>
          <w:b w:val="0"/>
        </w:rPr>
        <w:tab/>
      </w:r>
      <w:r>
        <w:rPr>
          <w:b w:val="0"/>
        </w:rPr>
        <w:tab/>
      </w:r>
    </w:p>
    <w:p w14:paraId="61E8D7D6" w14:textId="77777777" w:rsidR="00545D44" w:rsidRPr="00B02E13" w:rsidRDefault="00931AA7" w:rsidP="00ED11C4">
      <w:pPr>
        <w:tabs>
          <w:tab w:val="left" w:pos="2694"/>
          <w:tab w:val="left" w:pos="3828"/>
        </w:tabs>
        <w:rPr>
          <w:b w:val="0"/>
        </w:rPr>
      </w:pPr>
      <w:r w:rsidRPr="00B02E13">
        <w:rPr>
          <w:b w:val="0"/>
        </w:rPr>
        <w:t>IČ</w:t>
      </w:r>
      <w:r w:rsidRPr="00B02E13">
        <w:rPr>
          <w:b w:val="0"/>
        </w:rPr>
        <w:tab/>
      </w:r>
      <w:r w:rsidRPr="00B02E13">
        <w:rPr>
          <w:b w:val="0"/>
        </w:rPr>
        <w:tab/>
      </w:r>
      <w:r w:rsidR="00914DEC" w:rsidRPr="005B7AA2">
        <w:rPr>
          <w:b w:val="0"/>
          <w:highlight w:val="yellow"/>
        </w:rPr>
        <w:t>…………………</w:t>
      </w:r>
      <w:r w:rsidR="00914DEC">
        <w:rPr>
          <w:b w:val="0"/>
        </w:rPr>
        <w:t>.</w:t>
      </w:r>
    </w:p>
    <w:p w14:paraId="3CAD0A67" w14:textId="77777777" w:rsidR="003749AE" w:rsidRPr="00B02E13" w:rsidRDefault="00545D44" w:rsidP="00ED11C4">
      <w:pPr>
        <w:tabs>
          <w:tab w:val="left" w:pos="2694"/>
          <w:tab w:val="left" w:pos="3828"/>
        </w:tabs>
        <w:rPr>
          <w:b w:val="0"/>
        </w:rPr>
      </w:pPr>
      <w:r w:rsidRPr="00B02E13">
        <w:rPr>
          <w:b w:val="0"/>
        </w:rPr>
        <w:t>DIČ</w:t>
      </w:r>
      <w:r w:rsidRPr="00B02E13">
        <w:rPr>
          <w:b w:val="0"/>
        </w:rPr>
        <w:tab/>
      </w:r>
      <w:r w:rsidRPr="00B02E13">
        <w:rPr>
          <w:b w:val="0"/>
        </w:rPr>
        <w:tab/>
      </w:r>
      <w:r w:rsidR="00914DEC" w:rsidRPr="005B7AA2">
        <w:rPr>
          <w:b w:val="0"/>
          <w:highlight w:val="yellow"/>
        </w:rPr>
        <w:t>…………………</w:t>
      </w:r>
      <w:r w:rsidR="00914DEC">
        <w:rPr>
          <w:b w:val="0"/>
        </w:rPr>
        <w:t>.</w:t>
      </w:r>
    </w:p>
    <w:p w14:paraId="5574ED34" w14:textId="77777777" w:rsidR="003749AE" w:rsidRPr="00B02E13" w:rsidRDefault="003749AE" w:rsidP="00ED11C4">
      <w:pPr>
        <w:pStyle w:val="Zkladntext"/>
        <w:tabs>
          <w:tab w:val="left" w:pos="2694"/>
          <w:tab w:val="left" w:pos="3828"/>
        </w:tabs>
      </w:pPr>
      <w:r w:rsidRPr="00B02E13">
        <w:t>Bankovní spojen</w:t>
      </w:r>
      <w:r w:rsidR="00535E23" w:rsidRPr="00B02E13">
        <w:t>í</w:t>
      </w:r>
      <w:r w:rsidR="00545D44" w:rsidRPr="00B02E13">
        <w:tab/>
      </w:r>
      <w:r w:rsidR="00545D44" w:rsidRPr="00B02E13">
        <w:tab/>
      </w:r>
      <w:r w:rsidR="00914DEC" w:rsidRPr="005B7AA2">
        <w:rPr>
          <w:highlight w:val="yellow"/>
        </w:rPr>
        <w:t>…………………</w:t>
      </w:r>
    </w:p>
    <w:p w14:paraId="01BCD14A" w14:textId="77777777" w:rsidR="003749AE" w:rsidRPr="00B02E13" w:rsidRDefault="00545D44" w:rsidP="00ED11C4">
      <w:pPr>
        <w:tabs>
          <w:tab w:val="left" w:pos="2694"/>
          <w:tab w:val="left" w:pos="3828"/>
        </w:tabs>
        <w:rPr>
          <w:b w:val="0"/>
        </w:rPr>
      </w:pPr>
      <w:r w:rsidRPr="00B02E13">
        <w:rPr>
          <w:b w:val="0"/>
        </w:rPr>
        <w:t>Č. účtu</w:t>
      </w:r>
      <w:r w:rsidRPr="00B02E13">
        <w:rPr>
          <w:b w:val="0"/>
        </w:rPr>
        <w:tab/>
      </w:r>
      <w:r w:rsidRPr="00B02E13">
        <w:rPr>
          <w:b w:val="0"/>
        </w:rPr>
        <w:tab/>
      </w:r>
      <w:r w:rsidR="00914DEC" w:rsidRPr="005B7AA2">
        <w:rPr>
          <w:b w:val="0"/>
          <w:highlight w:val="yellow"/>
        </w:rPr>
        <w:t>………………….</w:t>
      </w:r>
    </w:p>
    <w:p w14:paraId="43B5BEDA" w14:textId="77777777" w:rsidR="003749AE" w:rsidRPr="00B02E13" w:rsidRDefault="003749AE" w:rsidP="00ED11C4">
      <w:pPr>
        <w:tabs>
          <w:tab w:val="left" w:pos="2694"/>
          <w:tab w:val="left" w:pos="3828"/>
        </w:tabs>
        <w:rPr>
          <w:b w:val="0"/>
        </w:rPr>
      </w:pPr>
      <w:r w:rsidRPr="00B02E13">
        <w:rPr>
          <w:b w:val="0"/>
        </w:rPr>
        <w:t>Odpovědný zástupce</w:t>
      </w:r>
    </w:p>
    <w:p w14:paraId="2E67892A" w14:textId="77777777" w:rsidR="00066E25" w:rsidRPr="00B02E13" w:rsidRDefault="003749AE" w:rsidP="00ED11C4">
      <w:pPr>
        <w:tabs>
          <w:tab w:val="left" w:pos="2694"/>
          <w:tab w:val="left" w:pos="3828"/>
        </w:tabs>
        <w:rPr>
          <w:b w:val="0"/>
        </w:rPr>
      </w:pPr>
      <w:r w:rsidRPr="00B02E13">
        <w:rPr>
          <w:b w:val="0"/>
        </w:rPr>
        <w:t>ve věcech</w:t>
      </w:r>
      <w:r w:rsidR="00535E23" w:rsidRPr="00B02E13">
        <w:rPr>
          <w:b w:val="0"/>
        </w:rPr>
        <w:t xml:space="preserve"> tec</w:t>
      </w:r>
      <w:r w:rsidR="00545D44" w:rsidRPr="00B02E13">
        <w:rPr>
          <w:b w:val="0"/>
        </w:rPr>
        <w:t>hnickýc</w:t>
      </w:r>
      <w:r w:rsidR="009447FF" w:rsidRPr="00B02E13">
        <w:rPr>
          <w:b w:val="0"/>
        </w:rPr>
        <w:t>h</w:t>
      </w:r>
      <w:r w:rsidR="009447FF" w:rsidRPr="00B02E13">
        <w:rPr>
          <w:b w:val="0"/>
        </w:rPr>
        <w:tab/>
      </w:r>
      <w:r w:rsidR="009447FF" w:rsidRPr="00B02E13">
        <w:rPr>
          <w:b w:val="0"/>
        </w:rPr>
        <w:tab/>
      </w:r>
    </w:p>
    <w:p w14:paraId="5505E42D" w14:textId="77777777" w:rsidR="00B02E13" w:rsidRDefault="00066E25" w:rsidP="00ED11C4">
      <w:pPr>
        <w:tabs>
          <w:tab w:val="left" w:pos="2694"/>
          <w:tab w:val="left" w:pos="3828"/>
        </w:tabs>
        <w:rPr>
          <w:b w:val="0"/>
        </w:rPr>
      </w:pPr>
      <w:r w:rsidRPr="00B02E13">
        <w:rPr>
          <w:b w:val="0"/>
        </w:rPr>
        <w:t xml:space="preserve">a osoba oprávněná k předání díla          </w:t>
      </w:r>
      <w:r w:rsidRPr="00B02E13">
        <w:rPr>
          <w:b w:val="0"/>
        </w:rPr>
        <w:tab/>
      </w:r>
      <w:r w:rsidR="00B62F2D" w:rsidRPr="005B7AA2">
        <w:rPr>
          <w:b w:val="0"/>
          <w:highlight w:val="yellow"/>
        </w:rPr>
        <w:t>………………….</w:t>
      </w:r>
    </w:p>
    <w:p w14:paraId="5E0F7CF8" w14:textId="77777777" w:rsidR="003749AE" w:rsidRDefault="00B02E13" w:rsidP="00ED11C4">
      <w:pPr>
        <w:tabs>
          <w:tab w:val="left" w:pos="2694"/>
          <w:tab w:val="left" w:pos="3828"/>
        </w:tabs>
        <w:rPr>
          <w:b w:val="0"/>
        </w:rPr>
      </w:pPr>
      <w:r>
        <w:rPr>
          <w:b w:val="0"/>
        </w:rPr>
        <w:t xml:space="preserve">                                                               </w:t>
      </w:r>
      <w:proofErr w:type="gramStart"/>
      <w:r w:rsidR="00191004">
        <w:rPr>
          <w:b w:val="0"/>
        </w:rPr>
        <w:t>tel.:</w:t>
      </w:r>
      <w:r w:rsidR="00191004" w:rsidRPr="005B7AA2">
        <w:rPr>
          <w:b w:val="0"/>
          <w:highlight w:val="yellow"/>
        </w:rPr>
        <w:t>…</w:t>
      </w:r>
      <w:proofErr w:type="gramEnd"/>
      <w:r w:rsidR="00191004" w:rsidRPr="005B7AA2">
        <w:rPr>
          <w:b w:val="0"/>
          <w:highlight w:val="yellow"/>
        </w:rPr>
        <w:t>…………..</w:t>
      </w:r>
      <w:r>
        <w:rPr>
          <w:b w:val="0"/>
        </w:rPr>
        <w:t xml:space="preserve">    mbt</w:t>
      </w:r>
      <w:r w:rsidR="007F4C67">
        <w:rPr>
          <w:b w:val="0"/>
        </w:rPr>
        <w:t xml:space="preserve">: </w:t>
      </w:r>
      <w:r w:rsidR="00B62F2D" w:rsidRPr="005B7AA2">
        <w:rPr>
          <w:b w:val="0"/>
          <w:highlight w:val="yellow"/>
        </w:rPr>
        <w:t>……………</w:t>
      </w:r>
      <w:proofErr w:type="gramStart"/>
      <w:r w:rsidR="00B62F2D" w:rsidRPr="005B7AA2">
        <w:rPr>
          <w:b w:val="0"/>
          <w:highlight w:val="yellow"/>
        </w:rPr>
        <w:t>…….</w:t>
      </w:r>
      <w:proofErr w:type="gramEnd"/>
      <w:r w:rsidR="00B62F2D">
        <w:rPr>
          <w:b w:val="0"/>
        </w:rPr>
        <w:t>.</w:t>
      </w:r>
    </w:p>
    <w:p w14:paraId="133A2225" w14:textId="77777777" w:rsidR="00B02E13" w:rsidRPr="00DD5C5F" w:rsidRDefault="00B02E13" w:rsidP="00ED11C4">
      <w:pPr>
        <w:tabs>
          <w:tab w:val="left" w:pos="2694"/>
          <w:tab w:val="left" w:pos="3828"/>
        </w:tabs>
        <w:rPr>
          <w:b w:val="0"/>
        </w:rPr>
      </w:pPr>
      <w:r>
        <w:rPr>
          <w:b w:val="0"/>
        </w:rPr>
        <w:t xml:space="preserve">                                                                                               e-mail: </w:t>
      </w:r>
      <w:r w:rsidR="00B62F2D" w:rsidRPr="005B7AA2">
        <w:rPr>
          <w:b w:val="0"/>
          <w:highlight w:val="yellow"/>
        </w:rPr>
        <w:t>……………………</w:t>
      </w:r>
    </w:p>
    <w:p w14:paraId="383C9612" w14:textId="77777777" w:rsidR="003749AE" w:rsidRDefault="003749AE" w:rsidP="000F53A9">
      <w:pPr>
        <w:tabs>
          <w:tab w:val="left" w:pos="2694"/>
          <w:tab w:val="left" w:pos="3119"/>
        </w:tabs>
        <w:rPr>
          <w:b w:val="0"/>
          <w:color w:val="000000"/>
          <w:sz w:val="16"/>
          <w:szCs w:val="16"/>
        </w:rPr>
      </w:pPr>
      <w:r w:rsidRPr="00DD5C5F">
        <w:rPr>
          <w:b w:val="0"/>
          <w:color w:val="000000"/>
          <w:sz w:val="16"/>
          <w:szCs w:val="16"/>
        </w:rPr>
        <w:tab/>
      </w:r>
    </w:p>
    <w:p w14:paraId="075605F6" w14:textId="77777777" w:rsidR="00F44677" w:rsidRDefault="00F44677" w:rsidP="000F53A9">
      <w:pPr>
        <w:tabs>
          <w:tab w:val="left" w:pos="2694"/>
          <w:tab w:val="left" w:pos="3119"/>
        </w:tabs>
        <w:rPr>
          <w:b w:val="0"/>
          <w:color w:val="000000"/>
          <w:sz w:val="16"/>
          <w:szCs w:val="16"/>
        </w:rPr>
      </w:pPr>
    </w:p>
    <w:p w14:paraId="0A2F648B" w14:textId="77777777" w:rsidR="00F44677" w:rsidRDefault="00F44677" w:rsidP="000F53A9">
      <w:pPr>
        <w:tabs>
          <w:tab w:val="left" w:pos="2694"/>
          <w:tab w:val="left" w:pos="3119"/>
        </w:tabs>
        <w:rPr>
          <w:b w:val="0"/>
          <w:color w:val="000000"/>
          <w:sz w:val="16"/>
          <w:szCs w:val="16"/>
        </w:rPr>
      </w:pPr>
    </w:p>
    <w:p w14:paraId="5730E87C" w14:textId="77777777" w:rsidR="00F44677" w:rsidRDefault="00F44677" w:rsidP="000F53A9">
      <w:pPr>
        <w:tabs>
          <w:tab w:val="left" w:pos="2694"/>
          <w:tab w:val="left" w:pos="3119"/>
        </w:tabs>
        <w:rPr>
          <w:b w:val="0"/>
          <w:color w:val="000000"/>
          <w:sz w:val="16"/>
          <w:szCs w:val="16"/>
        </w:rPr>
      </w:pPr>
    </w:p>
    <w:p w14:paraId="0A53BB89" w14:textId="77777777" w:rsidR="00F44677" w:rsidRDefault="00F44677" w:rsidP="000F53A9">
      <w:pPr>
        <w:tabs>
          <w:tab w:val="left" w:pos="2694"/>
          <w:tab w:val="left" w:pos="3119"/>
        </w:tabs>
        <w:rPr>
          <w:b w:val="0"/>
          <w:color w:val="000000"/>
          <w:sz w:val="16"/>
          <w:szCs w:val="16"/>
        </w:rPr>
      </w:pPr>
    </w:p>
    <w:p w14:paraId="494E2C1E" w14:textId="77777777" w:rsidR="00F44677" w:rsidRPr="000F53A9" w:rsidRDefault="00F44677" w:rsidP="000F53A9">
      <w:pPr>
        <w:tabs>
          <w:tab w:val="left" w:pos="2694"/>
          <w:tab w:val="left" w:pos="3119"/>
        </w:tabs>
        <w:rPr>
          <w:b w:val="0"/>
          <w:color w:val="000000"/>
          <w:sz w:val="16"/>
          <w:szCs w:val="16"/>
        </w:rPr>
      </w:pPr>
    </w:p>
    <w:p w14:paraId="56FF6153" w14:textId="77777777" w:rsidR="003749AE" w:rsidRPr="00DD5C5F" w:rsidRDefault="003749AE" w:rsidP="0059086D">
      <w:pPr>
        <w:pStyle w:val="Nadpis5"/>
        <w:tabs>
          <w:tab w:val="clear" w:pos="3119"/>
          <w:tab w:val="left" w:pos="0"/>
        </w:tabs>
        <w:ind w:left="0" w:firstLine="0"/>
      </w:pPr>
      <w:r w:rsidRPr="00DD5C5F">
        <w:t>II. PŘEDMĚT PLNĚNÍ</w:t>
      </w:r>
    </w:p>
    <w:p w14:paraId="1E45929C" w14:textId="77777777" w:rsidR="003749AE" w:rsidRPr="00DD5C5F" w:rsidRDefault="003749AE" w:rsidP="0059086D">
      <w:pPr>
        <w:tabs>
          <w:tab w:val="left" w:pos="0"/>
          <w:tab w:val="left" w:pos="1134"/>
          <w:tab w:val="left" w:pos="2410"/>
        </w:tabs>
        <w:jc w:val="both"/>
        <w:rPr>
          <w:i/>
          <w:sz w:val="16"/>
          <w:szCs w:val="16"/>
        </w:rPr>
      </w:pPr>
    </w:p>
    <w:p w14:paraId="6E161BE6" w14:textId="77777777" w:rsidR="003749AE" w:rsidRPr="00DD5C5F" w:rsidRDefault="003749AE" w:rsidP="0059086D">
      <w:pPr>
        <w:tabs>
          <w:tab w:val="left" w:pos="0"/>
          <w:tab w:val="left" w:pos="851"/>
          <w:tab w:val="left" w:pos="2410"/>
        </w:tabs>
        <w:jc w:val="both"/>
      </w:pPr>
      <w:r w:rsidRPr="00DD5C5F">
        <w:t xml:space="preserve">Odst. 1 </w:t>
      </w:r>
    </w:p>
    <w:p w14:paraId="61392D5B" w14:textId="77777777" w:rsidR="000F53A9" w:rsidRDefault="003749AE" w:rsidP="00C54B1B">
      <w:pPr>
        <w:tabs>
          <w:tab w:val="left" w:pos="0"/>
          <w:tab w:val="left" w:pos="851"/>
          <w:tab w:val="left" w:pos="2410"/>
        </w:tabs>
        <w:jc w:val="both"/>
        <w:rPr>
          <w:b w:val="0"/>
        </w:rPr>
      </w:pPr>
      <w:r w:rsidRPr="00DD5C5F">
        <w:rPr>
          <w:b w:val="0"/>
        </w:rPr>
        <w:t xml:space="preserve">Předmětem </w:t>
      </w:r>
      <w:r w:rsidR="00AB61C2">
        <w:rPr>
          <w:b w:val="0"/>
        </w:rPr>
        <w:t xml:space="preserve">plnění dle </w:t>
      </w:r>
      <w:r w:rsidRPr="00DD5C5F">
        <w:rPr>
          <w:b w:val="0"/>
        </w:rPr>
        <w:t xml:space="preserve">této Smlouvy o dílo je </w:t>
      </w:r>
      <w:r w:rsidR="00394443" w:rsidRPr="00DD5C5F">
        <w:rPr>
          <w:b w:val="0"/>
        </w:rPr>
        <w:t>realizac</w:t>
      </w:r>
      <w:r w:rsidR="00370DC6" w:rsidRPr="00DD5C5F">
        <w:rPr>
          <w:b w:val="0"/>
        </w:rPr>
        <w:t>e</w:t>
      </w:r>
      <w:r w:rsidR="00931AA7" w:rsidRPr="00DD5C5F">
        <w:rPr>
          <w:b w:val="0"/>
        </w:rPr>
        <w:t xml:space="preserve"> </w:t>
      </w:r>
      <w:r w:rsidR="00AB61C2">
        <w:rPr>
          <w:b w:val="0"/>
        </w:rPr>
        <w:t>veřejné zakázky</w:t>
      </w:r>
      <w:r w:rsidR="00394443" w:rsidRPr="00DD5C5F">
        <w:rPr>
          <w:b w:val="0"/>
        </w:rPr>
        <w:t xml:space="preserve"> </w:t>
      </w:r>
      <w:r w:rsidR="00370DC6" w:rsidRPr="00DD5C5F">
        <w:rPr>
          <w:b w:val="0"/>
        </w:rPr>
        <w:t xml:space="preserve">malého rozsahu </w:t>
      </w:r>
      <w:r w:rsidR="001C0AA4">
        <w:rPr>
          <w:b w:val="0"/>
        </w:rPr>
        <w:t xml:space="preserve">na stavební práce </w:t>
      </w:r>
      <w:r w:rsidR="00C1279E">
        <w:rPr>
          <w:b w:val="0"/>
        </w:rPr>
        <w:t xml:space="preserve">zadané ve zjednodušeném podlimitním řízení </w:t>
      </w:r>
      <w:r w:rsidRPr="001C0AA4">
        <w:rPr>
          <w:bCs/>
        </w:rPr>
        <w:t>„</w:t>
      </w:r>
      <w:r w:rsidR="002E399A" w:rsidRPr="002E399A">
        <w:rPr>
          <w:szCs w:val="24"/>
        </w:rPr>
        <w:t xml:space="preserve">Realizace společných zařízení v k.ú. Parník – cesta 1 a 5 komunikace úsek A od staničení </w:t>
      </w:r>
      <w:r w:rsidR="002E399A" w:rsidRPr="002E399A">
        <w:rPr>
          <w:szCs w:val="24"/>
        </w:rPr>
        <w:t>km 1,17630 – 1,204 a úsek B</w:t>
      </w:r>
      <w:r w:rsidRPr="002E399A">
        <w:rPr>
          <w:bCs/>
          <w:szCs w:val="24"/>
        </w:rPr>
        <w:t>“.</w:t>
      </w:r>
      <w:r w:rsidRPr="00DD5C5F">
        <w:rPr>
          <w:b w:val="0"/>
        </w:rPr>
        <w:t xml:space="preserve"> </w:t>
      </w:r>
    </w:p>
    <w:p w14:paraId="698DDDFD" w14:textId="77777777" w:rsidR="000F53A9" w:rsidRPr="000F53A9" w:rsidRDefault="000F53A9" w:rsidP="00C54B1B">
      <w:pPr>
        <w:tabs>
          <w:tab w:val="left" w:pos="0"/>
          <w:tab w:val="left" w:pos="851"/>
          <w:tab w:val="left" w:pos="2410"/>
        </w:tabs>
        <w:jc w:val="both"/>
        <w:rPr>
          <w:b w:val="0"/>
          <w:sz w:val="16"/>
          <w:szCs w:val="16"/>
        </w:rPr>
      </w:pPr>
    </w:p>
    <w:p w14:paraId="028A1C43" w14:textId="1561C6DD" w:rsidR="00A91E33" w:rsidRDefault="00394443" w:rsidP="00C54B1B">
      <w:pPr>
        <w:tabs>
          <w:tab w:val="left" w:pos="0"/>
          <w:tab w:val="left" w:pos="851"/>
          <w:tab w:val="left" w:pos="2410"/>
        </w:tabs>
        <w:jc w:val="both"/>
        <w:rPr>
          <w:b w:val="0"/>
        </w:rPr>
      </w:pPr>
      <w:r w:rsidRPr="004F7111">
        <w:rPr>
          <w:b w:val="0"/>
        </w:rPr>
        <w:t xml:space="preserve">Rozsah </w:t>
      </w:r>
      <w:r w:rsidR="00AB61C2" w:rsidRPr="004F7111">
        <w:rPr>
          <w:b w:val="0"/>
        </w:rPr>
        <w:t xml:space="preserve">plnění předmětu </w:t>
      </w:r>
      <w:r w:rsidRPr="004F7111">
        <w:rPr>
          <w:b w:val="0"/>
        </w:rPr>
        <w:t xml:space="preserve">díla je </w:t>
      </w:r>
      <w:r w:rsidR="000462A4" w:rsidRPr="004F7111">
        <w:rPr>
          <w:b w:val="0"/>
        </w:rPr>
        <w:t xml:space="preserve">stanoven </w:t>
      </w:r>
      <w:r w:rsidR="00E800CB" w:rsidRPr="004F7111">
        <w:rPr>
          <w:b w:val="0"/>
        </w:rPr>
        <w:t xml:space="preserve">cenovou nabídkou </w:t>
      </w:r>
      <w:r w:rsidR="0084716E" w:rsidRPr="004F7111">
        <w:rPr>
          <w:b w:val="0"/>
        </w:rPr>
        <w:t xml:space="preserve">zhotovitele ze dne </w:t>
      </w:r>
      <w:r w:rsidR="002E399A" w:rsidRPr="002E399A">
        <w:rPr>
          <w:b w:val="0"/>
          <w:highlight w:val="yellow"/>
        </w:rPr>
        <w:t>…..</w:t>
      </w:r>
      <w:r w:rsidR="00937741" w:rsidRPr="002E399A">
        <w:rPr>
          <w:b w:val="0"/>
          <w:highlight w:val="yellow"/>
        </w:rPr>
        <w:t>.</w:t>
      </w:r>
      <w:r w:rsidR="00937741" w:rsidRPr="004F7111">
        <w:rPr>
          <w:b w:val="0"/>
        </w:rPr>
        <w:t xml:space="preserve"> 2021</w:t>
      </w:r>
      <w:r w:rsidR="00940308" w:rsidRPr="004F7111">
        <w:rPr>
          <w:b w:val="0"/>
        </w:rPr>
        <w:t>, kter</w:t>
      </w:r>
      <w:r w:rsidR="00E800CB" w:rsidRPr="004F7111">
        <w:rPr>
          <w:b w:val="0"/>
        </w:rPr>
        <w:t xml:space="preserve">á </w:t>
      </w:r>
      <w:proofErr w:type="gramStart"/>
      <w:r w:rsidR="00BA7716" w:rsidRPr="004F7111">
        <w:rPr>
          <w:b w:val="0"/>
        </w:rPr>
        <w:t xml:space="preserve">tvoří </w:t>
      </w:r>
      <w:r w:rsidR="000B76F9">
        <w:rPr>
          <w:b w:val="0"/>
        </w:rPr>
        <w:t>- neoddělitelnou</w:t>
      </w:r>
      <w:proofErr w:type="gramEnd"/>
      <w:r w:rsidR="000B76F9">
        <w:rPr>
          <w:b w:val="0"/>
        </w:rPr>
        <w:t xml:space="preserve"> </w:t>
      </w:r>
      <w:r w:rsidR="00BA7716" w:rsidRPr="004F7111">
        <w:rPr>
          <w:b w:val="0"/>
        </w:rPr>
        <w:t>přílohu č. 1</w:t>
      </w:r>
      <w:r w:rsidR="00AE2B7A" w:rsidRPr="004F7111">
        <w:rPr>
          <w:b w:val="0"/>
        </w:rPr>
        <w:t xml:space="preserve"> této Smlouvy o dílo</w:t>
      </w:r>
      <w:r w:rsidR="005D5234" w:rsidRPr="004F7111">
        <w:rPr>
          <w:b w:val="0"/>
        </w:rPr>
        <w:t>, projektovou dokumentací</w:t>
      </w:r>
      <w:r w:rsidR="00AE2B7A" w:rsidRPr="004F7111">
        <w:rPr>
          <w:b w:val="0"/>
        </w:rPr>
        <w:t xml:space="preserve"> zpracovanou </w:t>
      </w:r>
      <w:r w:rsidR="002E399A">
        <w:rPr>
          <w:b w:val="0"/>
        </w:rPr>
        <w:t>společností OPTIMA spol. s r.o.</w:t>
      </w:r>
      <w:r w:rsidR="00AE2B7A" w:rsidRPr="004F7111">
        <w:rPr>
          <w:b w:val="0"/>
        </w:rPr>
        <w:t xml:space="preserve">, </w:t>
      </w:r>
      <w:r w:rsidR="00432474">
        <w:rPr>
          <w:b w:val="0"/>
        </w:rPr>
        <w:t>Žižkova 738</w:t>
      </w:r>
      <w:r w:rsidR="00AE2B7A" w:rsidRPr="004F7111">
        <w:rPr>
          <w:b w:val="0"/>
        </w:rPr>
        <w:t xml:space="preserve">, </w:t>
      </w:r>
      <w:r w:rsidR="00432474">
        <w:rPr>
          <w:b w:val="0"/>
        </w:rPr>
        <w:t>566 01 Vysoké Mýto</w:t>
      </w:r>
      <w:r w:rsidR="00AE2B7A" w:rsidRPr="004F7111">
        <w:rPr>
          <w:b w:val="0"/>
        </w:rPr>
        <w:t xml:space="preserve"> zakázka číslo </w:t>
      </w:r>
      <w:r w:rsidR="00432474">
        <w:rPr>
          <w:b w:val="0"/>
        </w:rPr>
        <w:t>4207-16-3</w:t>
      </w:r>
      <w:r w:rsidR="005D5234" w:rsidRPr="004F7111">
        <w:rPr>
          <w:b w:val="0"/>
        </w:rPr>
        <w:t xml:space="preserve">, která tvoří </w:t>
      </w:r>
      <w:r w:rsidR="000B76F9">
        <w:rPr>
          <w:b w:val="0"/>
        </w:rPr>
        <w:t xml:space="preserve">oddělitelnou </w:t>
      </w:r>
      <w:r w:rsidR="005D5234" w:rsidRPr="004F7111">
        <w:rPr>
          <w:b w:val="0"/>
        </w:rPr>
        <w:t xml:space="preserve">přílohu č. 2 této </w:t>
      </w:r>
      <w:r w:rsidR="000B76F9">
        <w:rPr>
          <w:b w:val="0"/>
        </w:rPr>
        <w:t>Smlouvy o dílo.</w:t>
      </w:r>
      <w:r w:rsidR="00AE2B7A" w:rsidRPr="004F7111">
        <w:rPr>
          <w:b w:val="0"/>
        </w:rPr>
        <w:t xml:space="preserve"> </w:t>
      </w:r>
      <w:r w:rsidR="00AE2B7A">
        <w:rPr>
          <w:b w:val="0"/>
        </w:rPr>
        <w:t xml:space="preserve"> </w:t>
      </w:r>
    </w:p>
    <w:p w14:paraId="076AF8A8" w14:textId="77777777" w:rsidR="00C54B1B" w:rsidRDefault="00A91E33" w:rsidP="00C54B1B">
      <w:pPr>
        <w:tabs>
          <w:tab w:val="left" w:pos="0"/>
          <w:tab w:val="left" w:pos="851"/>
          <w:tab w:val="left" w:pos="2410"/>
        </w:tabs>
        <w:jc w:val="both"/>
        <w:rPr>
          <w:b w:val="0"/>
        </w:rPr>
      </w:pPr>
      <w:r w:rsidRPr="00A91E33">
        <w:rPr>
          <w:b w:val="0"/>
        </w:rPr>
        <w:t xml:space="preserve">Stavební práce budou prováděny v souladu s projektovou dokumentací. </w:t>
      </w:r>
    </w:p>
    <w:p w14:paraId="2DD1EEFF" w14:textId="77777777" w:rsidR="00062D19" w:rsidRPr="00DD5C5F" w:rsidRDefault="00062D19" w:rsidP="00C54B1B">
      <w:pPr>
        <w:tabs>
          <w:tab w:val="left" w:pos="0"/>
          <w:tab w:val="left" w:pos="851"/>
          <w:tab w:val="left" w:pos="2410"/>
        </w:tabs>
        <w:jc w:val="both"/>
        <w:rPr>
          <w:b w:val="0"/>
          <w:sz w:val="16"/>
          <w:szCs w:val="16"/>
        </w:rPr>
      </w:pPr>
    </w:p>
    <w:p w14:paraId="69CA6C50" w14:textId="77777777" w:rsidR="003749AE" w:rsidRPr="00DD5C5F" w:rsidRDefault="003749AE" w:rsidP="0059086D">
      <w:pPr>
        <w:pStyle w:val="Zkladntextodsazen2"/>
        <w:tabs>
          <w:tab w:val="left" w:pos="0"/>
        </w:tabs>
        <w:ind w:left="0" w:firstLine="0"/>
        <w:rPr>
          <w:color w:val="auto"/>
        </w:rPr>
      </w:pPr>
      <w:r w:rsidRPr="00DD5C5F">
        <w:rPr>
          <w:color w:val="auto"/>
        </w:rPr>
        <w:t xml:space="preserve">Součástí </w:t>
      </w:r>
      <w:r w:rsidR="00AB61C2">
        <w:rPr>
          <w:color w:val="auto"/>
        </w:rPr>
        <w:t xml:space="preserve">plnění </w:t>
      </w:r>
      <w:r w:rsidRPr="00DD5C5F">
        <w:rPr>
          <w:color w:val="auto"/>
        </w:rPr>
        <w:t xml:space="preserve">předmětu </w:t>
      </w:r>
      <w:r w:rsidR="00AB61C2">
        <w:rPr>
          <w:color w:val="auto"/>
        </w:rPr>
        <w:t xml:space="preserve">díla dle </w:t>
      </w:r>
      <w:r w:rsidRPr="00DD5C5F">
        <w:rPr>
          <w:color w:val="auto"/>
        </w:rPr>
        <w:t xml:space="preserve">této Smlouvy o dílo je </w:t>
      </w:r>
      <w:r w:rsidR="00C56ADD">
        <w:rPr>
          <w:color w:val="auto"/>
        </w:rPr>
        <w:t xml:space="preserve">i </w:t>
      </w:r>
      <w:r w:rsidRPr="00DD5C5F">
        <w:rPr>
          <w:color w:val="auto"/>
        </w:rPr>
        <w:t xml:space="preserve">likvidace odpadů vzniklých realizací </w:t>
      </w:r>
      <w:r w:rsidR="00AB61C2">
        <w:rPr>
          <w:color w:val="auto"/>
        </w:rPr>
        <w:t xml:space="preserve">předmětu </w:t>
      </w:r>
      <w:r w:rsidRPr="00DD5C5F">
        <w:rPr>
          <w:color w:val="auto"/>
        </w:rPr>
        <w:t>díla dle této Smlouvy o dílo.</w:t>
      </w:r>
    </w:p>
    <w:p w14:paraId="15AA3928" w14:textId="77777777" w:rsidR="00370DC6" w:rsidRPr="00DD5C5F" w:rsidRDefault="00370DC6" w:rsidP="0059086D">
      <w:pPr>
        <w:pStyle w:val="Zkladntextodsazen2"/>
        <w:tabs>
          <w:tab w:val="left" w:pos="0"/>
        </w:tabs>
        <w:ind w:left="0" w:firstLine="0"/>
        <w:rPr>
          <w:color w:val="auto"/>
        </w:rPr>
      </w:pPr>
    </w:p>
    <w:p w14:paraId="3E5F6788" w14:textId="77777777" w:rsidR="003749AE" w:rsidRPr="00DD5C5F" w:rsidRDefault="003749AE" w:rsidP="0059086D">
      <w:pPr>
        <w:tabs>
          <w:tab w:val="left" w:pos="0"/>
          <w:tab w:val="left" w:pos="851"/>
          <w:tab w:val="left" w:pos="2410"/>
        </w:tabs>
        <w:jc w:val="both"/>
      </w:pPr>
      <w:r w:rsidRPr="00DD5C5F">
        <w:t>Odst. 2.</w:t>
      </w:r>
    </w:p>
    <w:p w14:paraId="6D13A87E" w14:textId="77777777" w:rsidR="00C56ADD" w:rsidRPr="001E26A0" w:rsidRDefault="00940308" w:rsidP="00C56ADD">
      <w:pPr>
        <w:jc w:val="both"/>
        <w:rPr>
          <w:b w:val="0"/>
        </w:rPr>
      </w:pPr>
      <w:r w:rsidRPr="001E26A0">
        <w:rPr>
          <w:b w:val="0"/>
        </w:rPr>
        <w:t xml:space="preserve">Zhotovitel se zavazuje provést </w:t>
      </w:r>
      <w:r w:rsidR="00DD5C5F" w:rsidRPr="001E26A0">
        <w:rPr>
          <w:b w:val="0"/>
        </w:rPr>
        <w:t>na svůj náklad a nebezpečí pro o</w:t>
      </w:r>
      <w:r w:rsidRPr="001E26A0">
        <w:rPr>
          <w:b w:val="0"/>
        </w:rPr>
        <w:t xml:space="preserve">bjednatele dílo spočívající </w:t>
      </w:r>
      <w:r w:rsidR="00062D19">
        <w:rPr>
          <w:b w:val="0"/>
        </w:rPr>
        <w:t xml:space="preserve">ve vybudování komunikace </w:t>
      </w:r>
      <w:r w:rsidR="00582444">
        <w:rPr>
          <w:b w:val="0"/>
        </w:rPr>
        <w:t xml:space="preserve">úsek A od staničení km 1,17930 – 1,204 a úsek B </w:t>
      </w:r>
      <w:r w:rsidR="009A5DF2">
        <w:rPr>
          <w:b w:val="0"/>
        </w:rPr>
        <w:t>podle</w:t>
      </w:r>
      <w:r w:rsidR="00582444">
        <w:rPr>
          <w:b w:val="0"/>
        </w:rPr>
        <w:t xml:space="preserve"> dělení </w:t>
      </w:r>
      <w:r w:rsidR="009A5DF2">
        <w:rPr>
          <w:b w:val="0"/>
        </w:rPr>
        <w:t>ve zpracované projektové dokumentaci</w:t>
      </w:r>
      <w:r w:rsidR="00C56ADD" w:rsidRPr="001E26A0">
        <w:rPr>
          <w:b w:val="0"/>
        </w:rPr>
        <w:t>.</w:t>
      </w:r>
    </w:p>
    <w:p w14:paraId="2633CCAE" w14:textId="77777777" w:rsidR="000F53A9" w:rsidRPr="000F53A9" w:rsidRDefault="000F53A9" w:rsidP="0059086D">
      <w:pPr>
        <w:pStyle w:val="Zkladntextodsazen3"/>
        <w:tabs>
          <w:tab w:val="left" w:pos="0"/>
        </w:tabs>
        <w:ind w:left="0" w:firstLine="0"/>
        <w:rPr>
          <w:sz w:val="16"/>
          <w:szCs w:val="16"/>
        </w:rPr>
      </w:pPr>
    </w:p>
    <w:p w14:paraId="2C40000F" w14:textId="77777777" w:rsidR="00F17BCA" w:rsidRPr="00DD5C5F" w:rsidRDefault="003749AE" w:rsidP="0059086D">
      <w:pPr>
        <w:pStyle w:val="Zkladntextodsazen3"/>
        <w:tabs>
          <w:tab w:val="left" w:pos="0"/>
        </w:tabs>
        <w:ind w:left="0" w:firstLine="0"/>
      </w:pPr>
      <w:r w:rsidRPr="00DD5C5F">
        <w:t xml:space="preserve">Zhotovitel </w:t>
      </w:r>
      <w:r w:rsidR="000F53A9">
        <w:t xml:space="preserve">současně </w:t>
      </w:r>
      <w:r w:rsidRPr="00DD5C5F">
        <w:t xml:space="preserve">prohlašuje, že se v plném rozsahu seznámil s rozsahem a povahou </w:t>
      </w:r>
      <w:r w:rsidR="00AB61C2">
        <w:t xml:space="preserve">předmětu </w:t>
      </w:r>
      <w:r w:rsidRPr="00DD5C5F">
        <w:t xml:space="preserve">díla, že jsou mu známy veškeré technické, kvalitativní a jiné podmínky nezbytné k realizaci </w:t>
      </w:r>
      <w:r w:rsidR="000F53A9">
        <w:t xml:space="preserve">předmětu </w:t>
      </w:r>
      <w:r w:rsidRPr="00DD5C5F">
        <w:t xml:space="preserve">díla a že disponuje takovými oprávněními, kapacitami a odbornými znalostmi, které jsou </w:t>
      </w:r>
      <w:r w:rsidR="000F53A9">
        <w:t xml:space="preserve">nezbytné </w:t>
      </w:r>
      <w:r w:rsidRPr="00DD5C5F">
        <w:t xml:space="preserve">k provedení </w:t>
      </w:r>
      <w:r w:rsidR="000F53A9">
        <w:t xml:space="preserve">předmětu </w:t>
      </w:r>
      <w:r w:rsidRPr="00DD5C5F">
        <w:t>díla</w:t>
      </w:r>
      <w:r w:rsidR="000F53A9">
        <w:t>.</w:t>
      </w:r>
    </w:p>
    <w:p w14:paraId="2E4F18EA" w14:textId="77777777" w:rsidR="000462A4" w:rsidRPr="000F53A9" w:rsidRDefault="000462A4" w:rsidP="0059086D">
      <w:pPr>
        <w:pStyle w:val="Zkladntextodsazen3"/>
        <w:tabs>
          <w:tab w:val="left" w:pos="0"/>
        </w:tabs>
        <w:ind w:left="0" w:firstLine="0"/>
        <w:rPr>
          <w:sz w:val="16"/>
          <w:szCs w:val="16"/>
        </w:rPr>
      </w:pPr>
    </w:p>
    <w:p w14:paraId="2B7B9E34" w14:textId="77777777" w:rsidR="003749AE" w:rsidRPr="00DD5C5F" w:rsidRDefault="003749AE" w:rsidP="0059086D">
      <w:pPr>
        <w:pStyle w:val="Nadpis6"/>
        <w:tabs>
          <w:tab w:val="left" w:pos="0"/>
        </w:tabs>
      </w:pPr>
      <w:r w:rsidRPr="00DD5C5F">
        <w:lastRenderedPageBreak/>
        <w:t>III. MÍSTO A ČAS PLNĚNÍ</w:t>
      </w:r>
    </w:p>
    <w:p w14:paraId="4070F886" w14:textId="77777777" w:rsidR="003749AE" w:rsidRPr="000F53A9" w:rsidRDefault="003749AE" w:rsidP="0059086D">
      <w:pPr>
        <w:tabs>
          <w:tab w:val="left" w:pos="0"/>
          <w:tab w:val="left" w:pos="851"/>
          <w:tab w:val="left" w:pos="2410"/>
        </w:tabs>
        <w:jc w:val="both"/>
        <w:rPr>
          <w:b w:val="0"/>
          <w:bCs/>
          <w:iCs/>
          <w:sz w:val="16"/>
          <w:szCs w:val="16"/>
        </w:rPr>
      </w:pPr>
    </w:p>
    <w:p w14:paraId="48FAF908" w14:textId="77777777" w:rsidR="003749AE" w:rsidRPr="00DD5C5F" w:rsidRDefault="003749AE" w:rsidP="0059086D">
      <w:pPr>
        <w:tabs>
          <w:tab w:val="left" w:pos="0"/>
          <w:tab w:val="left" w:pos="851"/>
          <w:tab w:val="left" w:pos="2410"/>
        </w:tabs>
        <w:jc w:val="both"/>
      </w:pPr>
      <w:r w:rsidRPr="00DD5C5F">
        <w:t>Odst. 1</w:t>
      </w:r>
    </w:p>
    <w:p w14:paraId="5F308544" w14:textId="77777777" w:rsidR="003749AE" w:rsidRDefault="003749AE" w:rsidP="0059086D">
      <w:pPr>
        <w:tabs>
          <w:tab w:val="left" w:pos="0"/>
          <w:tab w:val="left" w:pos="851"/>
          <w:tab w:val="left" w:pos="2410"/>
        </w:tabs>
        <w:jc w:val="both"/>
        <w:rPr>
          <w:b w:val="0"/>
        </w:rPr>
      </w:pPr>
      <w:r w:rsidRPr="00DD5C5F">
        <w:rPr>
          <w:b w:val="0"/>
        </w:rPr>
        <w:t xml:space="preserve">Práce na </w:t>
      </w:r>
      <w:r w:rsidR="000F53A9">
        <w:rPr>
          <w:b w:val="0"/>
        </w:rPr>
        <w:t xml:space="preserve">předmětu </w:t>
      </w:r>
      <w:r w:rsidRPr="00DD5C5F">
        <w:rPr>
          <w:b w:val="0"/>
        </w:rPr>
        <w:t>díl</w:t>
      </w:r>
      <w:r w:rsidR="000F53A9">
        <w:rPr>
          <w:b w:val="0"/>
        </w:rPr>
        <w:t>a</w:t>
      </w:r>
      <w:r w:rsidRPr="00DD5C5F">
        <w:rPr>
          <w:b w:val="0"/>
        </w:rPr>
        <w:t xml:space="preserve"> budou</w:t>
      </w:r>
      <w:r w:rsidR="00403C16" w:rsidRPr="00DD5C5F">
        <w:rPr>
          <w:b w:val="0"/>
        </w:rPr>
        <w:t xml:space="preserve"> provedeny </w:t>
      </w:r>
      <w:r w:rsidR="007D21F9">
        <w:rPr>
          <w:b w:val="0"/>
        </w:rPr>
        <w:t xml:space="preserve">na </w:t>
      </w:r>
      <w:r w:rsidR="00B807D5">
        <w:t>p</w:t>
      </w:r>
      <w:r w:rsidR="007D21F9" w:rsidRPr="009832BA">
        <w:t>.</w:t>
      </w:r>
      <w:r w:rsidR="009832BA">
        <w:t xml:space="preserve"> </w:t>
      </w:r>
      <w:r w:rsidR="007D21F9" w:rsidRPr="009832BA">
        <w:t>p.</w:t>
      </w:r>
      <w:r w:rsidR="009832BA">
        <w:t xml:space="preserve"> č.</w:t>
      </w:r>
      <w:r w:rsidR="007D21F9" w:rsidRPr="009832BA">
        <w:t xml:space="preserve"> </w:t>
      </w:r>
      <w:r w:rsidR="00592D31">
        <w:t>1266</w:t>
      </w:r>
      <w:r w:rsidR="00810FC7">
        <w:t xml:space="preserve">, p. p. č. </w:t>
      </w:r>
      <w:r w:rsidR="008B2019">
        <w:t>770/1</w:t>
      </w:r>
      <w:r w:rsidR="00E63F13">
        <w:t>, p. p. č. 982/15</w:t>
      </w:r>
      <w:r w:rsidR="007D21F9" w:rsidRPr="009832BA">
        <w:t>,</w:t>
      </w:r>
      <w:r w:rsidR="00586D53" w:rsidRPr="009832BA">
        <w:t xml:space="preserve"> </w:t>
      </w:r>
      <w:r w:rsidR="008B2019">
        <w:t>p</w:t>
      </w:r>
      <w:r w:rsidR="00586D53" w:rsidRPr="009832BA">
        <w:t>.</w:t>
      </w:r>
      <w:r w:rsidR="009832BA">
        <w:t xml:space="preserve"> </w:t>
      </w:r>
      <w:r w:rsidR="00586D53" w:rsidRPr="009832BA">
        <w:t>p.</w:t>
      </w:r>
      <w:r w:rsidR="009832BA">
        <w:t xml:space="preserve"> č.</w:t>
      </w:r>
      <w:r w:rsidR="0084716E" w:rsidRPr="009832BA">
        <w:t xml:space="preserve"> </w:t>
      </w:r>
      <w:r w:rsidR="00810FC7">
        <w:t>982/32</w:t>
      </w:r>
      <w:r w:rsidR="00E63F13">
        <w:t xml:space="preserve">, p. p. č. </w:t>
      </w:r>
      <w:r w:rsidR="00183E08">
        <w:t>769/33,</w:t>
      </w:r>
      <w:r w:rsidR="00012AAC">
        <w:t xml:space="preserve"> p. p. č. </w:t>
      </w:r>
      <w:r w:rsidR="00953867">
        <w:t>1183</w:t>
      </w:r>
      <w:r w:rsidR="00012AAC">
        <w:t xml:space="preserve">, </w:t>
      </w:r>
      <w:r w:rsidR="007550A3">
        <w:t>p. p. č. 769/2</w:t>
      </w:r>
      <w:r w:rsidR="00953867">
        <w:t>9</w:t>
      </w:r>
      <w:r w:rsidR="007550A3">
        <w:t xml:space="preserve">, p. p. č. </w:t>
      </w:r>
      <w:r w:rsidR="001B2C29">
        <w:t>300</w:t>
      </w:r>
      <w:r w:rsidR="001C0AA4">
        <w:t xml:space="preserve"> </w:t>
      </w:r>
      <w:r w:rsidR="00073927" w:rsidRPr="009832BA">
        <w:t xml:space="preserve">v katastrálním území </w:t>
      </w:r>
      <w:r w:rsidR="001B2C29">
        <w:t>Parník</w:t>
      </w:r>
      <w:r w:rsidR="005735D8">
        <w:rPr>
          <w:b w:val="0"/>
        </w:rPr>
        <w:t>.</w:t>
      </w:r>
    </w:p>
    <w:p w14:paraId="637567FA" w14:textId="77777777" w:rsidR="003749AE" w:rsidRPr="000F53A9" w:rsidRDefault="003749AE" w:rsidP="0059086D">
      <w:pPr>
        <w:tabs>
          <w:tab w:val="left" w:pos="0"/>
          <w:tab w:val="left" w:pos="851"/>
          <w:tab w:val="left" w:pos="2410"/>
        </w:tabs>
        <w:jc w:val="both"/>
        <w:rPr>
          <w:b w:val="0"/>
          <w:sz w:val="16"/>
          <w:szCs w:val="16"/>
        </w:rPr>
      </w:pPr>
    </w:p>
    <w:p w14:paraId="2A22DFB4" w14:textId="77777777" w:rsidR="003749AE" w:rsidRPr="00DD5C5F" w:rsidRDefault="003749AE" w:rsidP="0059086D">
      <w:pPr>
        <w:tabs>
          <w:tab w:val="left" w:pos="0"/>
          <w:tab w:val="left" w:pos="851"/>
          <w:tab w:val="left" w:pos="2410"/>
        </w:tabs>
        <w:jc w:val="both"/>
        <w:rPr>
          <w:b w:val="0"/>
        </w:rPr>
      </w:pPr>
      <w:r w:rsidRPr="00DD5C5F">
        <w:rPr>
          <w:bCs/>
        </w:rPr>
        <w:t>Odst. 2</w:t>
      </w:r>
      <w:r w:rsidRPr="00DD5C5F">
        <w:rPr>
          <w:b w:val="0"/>
        </w:rPr>
        <w:t xml:space="preserve"> </w:t>
      </w:r>
    </w:p>
    <w:p w14:paraId="16ECB5DD" w14:textId="33510DED" w:rsidR="000A6788" w:rsidRPr="00DD5C5F" w:rsidRDefault="000A6788" w:rsidP="0059086D">
      <w:pPr>
        <w:tabs>
          <w:tab w:val="left" w:pos="0"/>
        </w:tabs>
        <w:jc w:val="both"/>
        <w:rPr>
          <w:b w:val="0"/>
        </w:rPr>
      </w:pPr>
      <w:r w:rsidRPr="00DD5C5F">
        <w:rPr>
          <w:b w:val="0"/>
        </w:rPr>
        <w:t xml:space="preserve">Termín zahájení plnění je stanoven </w:t>
      </w:r>
      <w:r w:rsidR="000F53A9" w:rsidRPr="001C0AA4">
        <w:rPr>
          <w:bCs/>
        </w:rPr>
        <w:t>nejdříve od</w:t>
      </w:r>
      <w:r w:rsidRPr="001C0AA4">
        <w:rPr>
          <w:bCs/>
        </w:rPr>
        <w:t xml:space="preserve"> </w:t>
      </w:r>
      <w:r w:rsidR="00804B0F">
        <w:rPr>
          <w:bCs/>
        </w:rPr>
        <w:t>31.</w:t>
      </w:r>
      <w:r w:rsidR="00A85411">
        <w:rPr>
          <w:bCs/>
        </w:rPr>
        <w:t xml:space="preserve"> </w:t>
      </w:r>
      <w:r w:rsidR="00804B0F">
        <w:rPr>
          <w:bCs/>
        </w:rPr>
        <w:t>07.</w:t>
      </w:r>
      <w:r w:rsidR="00A85411">
        <w:rPr>
          <w:bCs/>
        </w:rPr>
        <w:t xml:space="preserve"> </w:t>
      </w:r>
      <w:r w:rsidR="00804B0F">
        <w:rPr>
          <w:bCs/>
        </w:rPr>
        <w:t>2021</w:t>
      </w:r>
      <w:r w:rsidR="005735D8" w:rsidRPr="00A85411">
        <w:rPr>
          <w:bCs/>
        </w:rPr>
        <w:t xml:space="preserve"> </w:t>
      </w:r>
      <w:r w:rsidRPr="00DD5C5F">
        <w:rPr>
          <w:b w:val="0"/>
        </w:rPr>
        <w:t xml:space="preserve">a termín ukončení plnění </w:t>
      </w:r>
      <w:r w:rsidR="000F53A9">
        <w:rPr>
          <w:b w:val="0"/>
        </w:rPr>
        <w:t>j</w:t>
      </w:r>
      <w:r w:rsidRPr="00DD5C5F">
        <w:rPr>
          <w:b w:val="0"/>
        </w:rPr>
        <w:t xml:space="preserve">e </w:t>
      </w:r>
      <w:r w:rsidR="00FA012D" w:rsidRPr="00DD5C5F">
        <w:rPr>
          <w:b w:val="0"/>
        </w:rPr>
        <w:t xml:space="preserve">stanoven </w:t>
      </w:r>
      <w:r w:rsidR="000F53A9" w:rsidRPr="001C0AA4">
        <w:rPr>
          <w:bCs/>
        </w:rPr>
        <w:t xml:space="preserve">nejpozději </w:t>
      </w:r>
      <w:r w:rsidR="00FA012D" w:rsidRPr="001C0AA4">
        <w:rPr>
          <w:bCs/>
        </w:rPr>
        <w:t xml:space="preserve">do </w:t>
      </w:r>
      <w:r w:rsidR="00804B0F">
        <w:rPr>
          <w:bCs/>
        </w:rPr>
        <w:t>30.</w:t>
      </w:r>
      <w:r w:rsidR="00A85411">
        <w:rPr>
          <w:bCs/>
        </w:rPr>
        <w:t xml:space="preserve"> </w:t>
      </w:r>
      <w:r w:rsidR="00804B0F">
        <w:rPr>
          <w:bCs/>
        </w:rPr>
        <w:t>06.</w:t>
      </w:r>
      <w:r w:rsidR="00A85411">
        <w:rPr>
          <w:bCs/>
        </w:rPr>
        <w:t xml:space="preserve"> </w:t>
      </w:r>
      <w:r w:rsidR="00804B0F">
        <w:rPr>
          <w:bCs/>
        </w:rPr>
        <w:t>2022</w:t>
      </w:r>
      <w:r w:rsidR="006A5BC2" w:rsidRPr="001C0AA4">
        <w:rPr>
          <w:bCs/>
        </w:rPr>
        <w:t>.</w:t>
      </w:r>
    </w:p>
    <w:p w14:paraId="12099EFA" w14:textId="77777777" w:rsidR="003749AE" w:rsidRPr="000F53A9" w:rsidRDefault="003749AE" w:rsidP="0059086D">
      <w:pPr>
        <w:tabs>
          <w:tab w:val="left" w:pos="0"/>
          <w:tab w:val="left" w:pos="851"/>
          <w:tab w:val="left" w:pos="2410"/>
        </w:tabs>
        <w:jc w:val="both"/>
        <w:rPr>
          <w:b w:val="0"/>
          <w:sz w:val="16"/>
          <w:szCs w:val="16"/>
        </w:rPr>
      </w:pPr>
    </w:p>
    <w:p w14:paraId="16249F6F" w14:textId="77777777" w:rsidR="003749AE" w:rsidRPr="00DD5C5F" w:rsidRDefault="003749AE" w:rsidP="0059086D">
      <w:pPr>
        <w:tabs>
          <w:tab w:val="left" w:pos="0"/>
          <w:tab w:val="left" w:pos="851"/>
          <w:tab w:val="left" w:pos="2410"/>
        </w:tabs>
        <w:jc w:val="both"/>
        <w:rPr>
          <w:bCs/>
        </w:rPr>
      </w:pPr>
      <w:r w:rsidRPr="00DD5C5F">
        <w:rPr>
          <w:bCs/>
        </w:rPr>
        <w:t>Odst. 3</w:t>
      </w:r>
    </w:p>
    <w:p w14:paraId="16052B29" w14:textId="77777777" w:rsidR="003749AE" w:rsidRPr="00DD5C5F" w:rsidRDefault="003749AE" w:rsidP="0059086D">
      <w:pPr>
        <w:tabs>
          <w:tab w:val="left" w:pos="0"/>
          <w:tab w:val="left" w:pos="851"/>
          <w:tab w:val="left" w:pos="2410"/>
        </w:tabs>
        <w:jc w:val="both"/>
        <w:rPr>
          <w:b w:val="0"/>
        </w:rPr>
      </w:pPr>
      <w:r w:rsidRPr="00DD5C5F">
        <w:rPr>
          <w:b w:val="0"/>
        </w:rPr>
        <w:t xml:space="preserve">Jestliže na jakékoliv smluvní straně dojde k prodlení s plněním jakýchkoliv závazků vyplývajících z této Smlouvy o dílo vyšší mocí </w:t>
      </w:r>
      <w:r w:rsidR="00476CB6" w:rsidRPr="00DD5C5F">
        <w:rPr>
          <w:b w:val="0"/>
        </w:rPr>
        <w:t>(</w:t>
      </w:r>
      <w:r w:rsidRPr="00DD5C5F">
        <w:rPr>
          <w:b w:val="0"/>
        </w:rPr>
        <w:t xml:space="preserve">např. </w:t>
      </w:r>
      <w:proofErr w:type="gramStart"/>
      <w:r w:rsidRPr="00DD5C5F">
        <w:rPr>
          <w:b w:val="0"/>
        </w:rPr>
        <w:t>živelná</w:t>
      </w:r>
      <w:proofErr w:type="gramEnd"/>
      <w:r w:rsidRPr="00DD5C5F">
        <w:rPr>
          <w:b w:val="0"/>
        </w:rPr>
        <w:t xml:space="preserve"> pohroma, nepříznivé klimatické podmínky zabraňující dodržení předepsaných technologických postupů apod.</w:t>
      </w:r>
      <w:r w:rsidR="00476CB6" w:rsidRPr="00DD5C5F">
        <w:rPr>
          <w:b w:val="0"/>
        </w:rPr>
        <w:t>)</w:t>
      </w:r>
      <w:r w:rsidRPr="00DD5C5F">
        <w:rPr>
          <w:b w:val="0"/>
        </w:rPr>
        <w:t xml:space="preserve">, dohodnou se smluvní strany písemně na </w:t>
      </w:r>
      <w:r w:rsidR="00E800CB">
        <w:rPr>
          <w:b w:val="0"/>
        </w:rPr>
        <w:t xml:space="preserve">úpravě </w:t>
      </w:r>
      <w:r w:rsidR="00476CB6" w:rsidRPr="00DD5C5F">
        <w:rPr>
          <w:b w:val="0"/>
        </w:rPr>
        <w:t>doby</w:t>
      </w:r>
      <w:r w:rsidRPr="00DD5C5F">
        <w:rPr>
          <w:b w:val="0"/>
        </w:rPr>
        <w:t xml:space="preserve"> </w:t>
      </w:r>
      <w:r w:rsidR="00E800CB" w:rsidRPr="00DD5C5F">
        <w:rPr>
          <w:b w:val="0"/>
        </w:rPr>
        <w:t>plnění,</w:t>
      </w:r>
      <w:r w:rsidRPr="00DD5C5F">
        <w:rPr>
          <w:b w:val="0"/>
        </w:rPr>
        <w:t xml:space="preserve"> </w:t>
      </w:r>
      <w:r w:rsidR="00E800CB">
        <w:rPr>
          <w:b w:val="0"/>
        </w:rPr>
        <w:t xml:space="preserve">a to </w:t>
      </w:r>
      <w:r w:rsidRPr="00DD5C5F">
        <w:rPr>
          <w:b w:val="0"/>
        </w:rPr>
        <w:t>úměrné dle trvání těchto okolností.</w:t>
      </w:r>
    </w:p>
    <w:p w14:paraId="5F558275" w14:textId="77777777" w:rsidR="003749AE" w:rsidRPr="00E800CB" w:rsidRDefault="003749AE" w:rsidP="0059086D">
      <w:pPr>
        <w:tabs>
          <w:tab w:val="left" w:pos="0"/>
          <w:tab w:val="left" w:pos="851"/>
          <w:tab w:val="left" w:pos="2410"/>
        </w:tabs>
        <w:jc w:val="both"/>
        <w:rPr>
          <w:b w:val="0"/>
          <w:sz w:val="16"/>
          <w:szCs w:val="16"/>
        </w:rPr>
      </w:pPr>
    </w:p>
    <w:p w14:paraId="6E7AB60A" w14:textId="77777777" w:rsidR="003749AE" w:rsidRPr="00DD5C5F" w:rsidRDefault="003749AE" w:rsidP="0059086D">
      <w:pPr>
        <w:pStyle w:val="Nadpis4"/>
        <w:tabs>
          <w:tab w:val="left" w:pos="0"/>
          <w:tab w:val="left" w:pos="1134"/>
        </w:tabs>
        <w:jc w:val="both"/>
      </w:pPr>
      <w:r w:rsidRPr="00DD5C5F">
        <w:t>IV. CENA DÍLA</w:t>
      </w:r>
    </w:p>
    <w:p w14:paraId="74A6A147" w14:textId="77777777" w:rsidR="003749AE" w:rsidRPr="00E800CB" w:rsidRDefault="003749AE" w:rsidP="0059086D">
      <w:pPr>
        <w:tabs>
          <w:tab w:val="left" w:pos="0"/>
          <w:tab w:val="left" w:pos="1134"/>
        </w:tabs>
        <w:jc w:val="both"/>
        <w:rPr>
          <w:b w:val="0"/>
          <w:bCs/>
          <w:iCs/>
          <w:sz w:val="16"/>
          <w:szCs w:val="16"/>
        </w:rPr>
      </w:pPr>
    </w:p>
    <w:p w14:paraId="3786268A" w14:textId="77777777" w:rsidR="003749AE" w:rsidRPr="00DD5C5F" w:rsidRDefault="003749AE" w:rsidP="0059086D">
      <w:pPr>
        <w:tabs>
          <w:tab w:val="left" w:pos="0"/>
          <w:tab w:val="left" w:pos="851"/>
        </w:tabs>
        <w:jc w:val="both"/>
      </w:pPr>
      <w:r w:rsidRPr="00DD5C5F">
        <w:t>Odst. 1</w:t>
      </w:r>
    </w:p>
    <w:p w14:paraId="30815ED1" w14:textId="77777777" w:rsidR="003749AE" w:rsidRPr="00DD5C5F" w:rsidRDefault="003749AE" w:rsidP="0059086D">
      <w:pPr>
        <w:tabs>
          <w:tab w:val="left" w:pos="0"/>
          <w:tab w:val="left" w:pos="851"/>
        </w:tabs>
        <w:jc w:val="both"/>
        <w:rPr>
          <w:b w:val="0"/>
          <w:color w:val="0000FF"/>
        </w:rPr>
      </w:pPr>
      <w:r w:rsidRPr="00E800CB">
        <w:rPr>
          <w:b w:val="0"/>
        </w:rPr>
        <w:t xml:space="preserve">Cena </w:t>
      </w:r>
      <w:r w:rsidR="00E800CB">
        <w:rPr>
          <w:b w:val="0"/>
        </w:rPr>
        <w:t xml:space="preserve">plnění předmětu </w:t>
      </w:r>
      <w:r w:rsidRPr="00E800CB">
        <w:rPr>
          <w:b w:val="0"/>
        </w:rPr>
        <w:t>díla dle cenové nabí</w:t>
      </w:r>
      <w:r w:rsidR="00A865F1" w:rsidRPr="00E800CB">
        <w:rPr>
          <w:b w:val="0"/>
        </w:rPr>
        <w:t>dky zhotovitele</w:t>
      </w:r>
      <w:r w:rsidR="00E800CB">
        <w:rPr>
          <w:b w:val="0"/>
        </w:rPr>
        <w:t xml:space="preserve"> </w:t>
      </w:r>
      <w:r w:rsidR="00A865F1" w:rsidRPr="00E800CB">
        <w:rPr>
          <w:b w:val="0"/>
        </w:rPr>
        <w:t xml:space="preserve">ze dne </w:t>
      </w:r>
      <w:proofErr w:type="gramStart"/>
      <w:r w:rsidR="002E6A1B" w:rsidRPr="002E6A1B">
        <w:rPr>
          <w:b w:val="0"/>
          <w:highlight w:val="yellow"/>
        </w:rPr>
        <w:t>…….</w:t>
      </w:r>
      <w:proofErr w:type="gramEnd"/>
      <w:r w:rsidR="008124B1" w:rsidRPr="002E6A1B">
        <w:rPr>
          <w:b w:val="0"/>
          <w:highlight w:val="yellow"/>
        </w:rPr>
        <w:t>.</w:t>
      </w:r>
      <w:r w:rsidR="008124B1">
        <w:rPr>
          <w:b w:val="0"/>
        </w:rPr>
        <w:t xml:space="preserve"> 2021,</w:t>
      </w:r>
      <w:r w:rsidRPr="00E800CB">
        <w:rPr>
          <w:b w:val="0"/>
        </w:rPr>
        <w:t xml:space="preserve"> která je nedílnou součástí této Smlouvy</w:t>
      </w:r>
      <w:r w:rsidRPr="00DD5C5F">
        <w:rPr>
          <w:b w:val="0"/>
        </w:rPr>
        <w:t xml:space="preserve"> o dílo, je stanovena dohodou smluvních stran pro rozsah </w:t>
      </w:r>
      <w:r w:rsidR="00E800CB">
        <w:rPr>
          <w:b w:val="0"/>
        </w:rPr>
        <w:t>plnění předmětu díla</w:t>
      </w:r>
      <w:r w:rsidRPr="00DD5C5F">
        <w:rPr>
          <w:b w:val="0"/>
        </w:rPr>
        <w:t xml:space="preserve"> stanovený článkem II. této Smlouvy o dílo. Sjednaná cena je cenou nejvýše přípustnou.</w:t>
      </w:r>
    </w:p>
    <w:p w14:paraId="6E1F33DE" w14:textId="77777777" w:rsidR="003749AE" w:rsidRPr="00E800CB" w:rsidRDefault="003749AE" w:rsidP="0059086D">
      <w:pPr>
        <w:tabs>
          <w:tab w:val="left" w:pos="0"/>
          <w:tab w:val="left" w:pos="851"/>
        </w:tabs>
        <w:jc w:val="both"/>
        <w:rPr>
          <w:b w:val="0"/>
          <w:color w:val="0000FF"/>
          <w:sz w:val="16"/>
          <w:szCs w:val="16"/>
        </w:rPr>
      </w:pPr>
    </w:p>
    <w:p w14:paraId="3E15B17A" w14:textId="77777777" w:rsidR="003749AE" w:rsidRPr="00DD5C5F" w:rsidRDefault="003749AE" w:rsidP="0059086D">
      <w:pPr>
        <w:tabs>
          <w:tab w:val="left" w:pos="0"/>
          <w:tab w:val="left" w:pos="851"/>
        </w:tabs>
        <w:jc w:val="both"/>
      </w:pPr>
      <w:r w:rsidRPr="00DD5C5F">
        <w:t>Odst. 2</w:t>
      </w:r>
    </w:p>
    <w:p w14:paraId="61466977" w14:textId="77777777" w:rsidR="003749AE" w:rsidRPr="00DD5C5F" w:rsidRDefault="003749AE" w:rsidP="0059086D">
      <w:pPr>
        <w:tabs>
          <w:tab w:val="left" w:pos="0"/>
          <w:tab w:val="left" w:pos="851"/>
        </w:tabs>
        <w:jc w:val="both"/>
        <w:rPr>
          <w:b w:val="0"/>
        </w:rPr>
      </w:pPr>
      <w:r w:rsidRPr="00DD5C5F">
        <w:rPr>
          <w:b w:val="0"/>
        </w:rPr>
        <w:t>Cena díla dle článku II. této Smlouvy o dílo činí:</w:t>
      </w:r>
    </w:p>
    <w:p w14:paraId="6548D365" w14:textId="77777777" w:rsidR="003749AE" w:rsidRPr="00DD5C5F" w:rsidRDefault="003749AE" w:rsidP="0059086D">
      <w:pPr>
        <w:tabs>
          <w:tab w:val="left" w:pos="0"/>
          <w:tab w:val="left" w:pos="851"/>
        </w:tabs>
        <w:jc w:val="both"/>
        <w:rPr>
          <w:b w:val="0"/>
          <w:sz w:val="20"/>
        </w:rPr>
      </w:pPr>
    </w:p>
    <w:tbl>
      <w:tblPr>
        <w:tblW w:w="0" w:type="auto"/>
        <w:tblInd w:w="21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39"/>
      </w:tblGrid>
      <w:tr w:rsidR="003749AE" w:rsidRPr="00DD5C5F" w14:paraId="6DDD9C9C" w14:textId="77777777" w:rsidTr="00E800CB">
        <w:tblPrEx>
          <w:tblCellMar>
            <w:top w:w="0" w:type="dxa"/>
            <w:bottom w:w="0" w:type="dxa"/>
          </w:tblCellMar>
        </w:tblPrEx>
        <w:trPr>
          <w:trHeight w:val="1078"/>
        </w:trPr>
        <w:tc>
          <w:tcPr>
            <w:tcW w:w="6139" w:type="dxa"/>
          </w:tcPr>
          <w:p w14:paraId="35E2A960" w14:textId="77777777" w:rsidR="00E800CB" w:rsidRPr="00E800CB" w:rsidRDefault="00E800CB" w:rsidP="0059086D">
            <w:pPr>
              <w:tabs>
                <w:tab w:val="left" w:pos="0"/>
                <w:tab w:val="left" w:pos="2268"/>
              </w:tabs>
              <w:jc w:val="both"/>
              <w:rPr>
                <w:b w:val="0"/>
                <w:sz w:val="16"/>
                <w:szCs w:val="16"/>
              </w:rPr>
            </w:pPr>
          </w:p>
          <w:p w14:paraId="53889FFD" w14:textId="77777777" w:rsidR="003749AE" w:rsidRPr="00DD5C5F" w:rsidRDefault="003749AE" w:rsidP="0059086D">
            <w:pPr>
              <w:tabs>
                <w:tab w:val="left" w:pos="0"/>
                <w:tab w:val="left" w:pos="2268"/>
              </w:tabs>
              <w:jc w:val="both"/>
              <w:rPr>
                <w:b w:val="0"/>
              </w:rPr>
            </w:pPr>
            <w:r w:rsidRPr="00DD5C5F">
              <w:rPr>
                <w:b w:val="0"/>
              </w:rPr>
              <w:t xml:space="preserve">Cena bez DPH          </w:t>
            </w:r>
            <w:r w:rsidR="00602CCF" w:rsidRPr="00DD5C5F">
              <w:rPr>
                <w:b w:val="0"/>
              </w:rPr>
              <w:t xml:space="preserve"> </w:t>
            </w:r>
            <w:r w:rsidR="001D36F1" w:rsidRPr="00DD5C5F">
              <w:rPr>
                <w:b w:val="0"/>
              </w:rPr>
              <w:t xml:space="preserve">                    </w:t>
            </w:r>
            <w:r w:rsidR="00E800CB">
              <w:rPr>
                <w:b w:val="0"/>
              </w:rPr>
              <w:t xml:space="preserve">         </w:t>
            </w:r>
            <w:r w:rsidR="001D36F1" w:rsidRPr="00DD5C5F">
              <w:rPr>
                <w:b w:val="0"/>
              </w:rPr>
              <w:t xml:space="preserve">  </w:t>
            </w:r>
            <w:r w:rsidR="00B6591D" w:rsidRPr="00DD5C5F">
              <w:rPr>
                <w:b w:val="0"/>
              </w:rPr>
              <w:t xml:space="preserve"> </w:t>
            </w:r>
            <w:r w:rsidR="00AB2801" w:rsidRPr="00AB2801">
              <w:rPr>
                <w:b w:val="0"/>
                <w:highlight w:val="yellow"/>
              </w:rPr>
              <w:t>…</w:t>
            </w:r>
            <w:proofErr w:type="gramStart"/>
            <w:r w:rsidR="00AB2801" w:rsidRPr="00AB2801">
              <w:rPr>
                <w:b w:val="0"/>
                <w:highlight w:val="yellow"/>
              </w:rPr>
              <w:t>…….</w:t>
            </w:r>
            <w:proofErr w:type="gramEnd"/>
            <w:r w:rsidR="00AB2801" w:rsidRPr="00AB2801">
              <w:rPr>
                <w:b w:val="0"/>
                <w:highlight w:val="yellow"/>
              </w:rPr>
              <w:t>.</w:t>
            </w:r>
            <w:r w:rsidR="008124B1" w:rsidRPr="00AB2801">
              <w:rPr>
                <w:b w:val="0"/>
                <w:highlight w:val="yellow"/>
              </w:rPr>
              <w:t>,</w:t>
            </w:r>
            <w:r w:rsidR="008124B1">
              <w:rPr>
                <w:b w:val="0"/>
              </w:rPr>
              <w:t>-</w:t>
            </w:r>
            <w:r w:rsidRPr="00DD5C5F">
              <w:rPr>
                <w:b w:val="0"/>
              </w:rPr>
              <w:t xml:space="preserve"> </w:t>
            </w:r>
            <w:r w:rsidR="00736830">
              <w:rPr>
                <w:b w:val="0"/>
              </w:rPr>
              <w:t xml:space="preserve"> </w:t>
            </w:r>
            <w:r w:rsidRPr="00DD5C5F">
              <w:rPr>
                <w:b w:val="0"/>
              </w:rPr>
              <w:t>Kč</w:t>
            </w:r>
          </w:p>
          <w:p w14:paraId="3B6E9E21" w14:textId="77777777" w:rsidR="0084716E" w:rsidRPr="00DD5C5F" w:rsidRDefault="0084716E" w:rsidP="0059086D">
            <w:pPr>
              <w:tabs>
                <w:tab w:val="left" w:pos="0"/>
                <w:tab w:val="left" w:pos="2268"/>
              </w:tabs>
              <w:jc w:val="both"/>
            </w:pPr>
            <w:r w:rsidRPr="00DD5C5F">
              <w:rPr>
                <w:b w:val="0"/>
              </w:rPr>
              <w:t xml:space="preserve">DPH </w:t>
            </w:r>
            <w:r w:rsidR="00E800CB">
              <w:rPr>
                <w:b w:val="0"/>
              </w:rPr>
              <w:t xml:space="preserve">v sazbě </w:t>
            </w:r>
            <w:r w:rsidR="007A6294">
              <w:rPr>
                <w:b w:val="0"/>
              </w:rPr>
              <w:t>21</w:t>
            </w:r>
            <w:r w:rsidR="00E800CB">
              <w:rPr>
                <w:b w:val="0"/>
              </w:rPr>
              <w:t xml:space="preserve"> %</w:t>
            </w:r>
            <w:r w:rsidRPr="00DD5C5F">
              <w:rPr>
                <w:b w:val="0"/>
              </w:rPr>
              <w:t xml:space="preserve">                           </w:t>
            </w:r>
            <w:r w:rsidR="00E800CB">
              <w:rPr>
                <w:b w:val="0"/>
              </w:rPr>
              <w:t xml:space="preserve"> </w:t>
            </w:r>
            <w:r w:rsidR="007A6294">
              <w:rPr>
                <w:b w:val="0"/>
              </w:rPr>
              <w:t xml:space="preserve">           </w:t>
            </w:r>
            <w:r w:rsidR="00AB2801" w:rsidRPr="00AB2801">
              <w:rPr>
                <w:b w:val="0"/>
                <w:highlight w:val="yellow"/>
              </w:rPr>
              <w:t>……</w:t>
            </w:r>
            <w:proofErr w:type="gramStart"/>
            <w:r w:rsidR="00AB2801" w:rsidRPr="00AB2801">
              <w:rPr>
                <w:b w:val="0"/>
                <w:highlight w:val="yellow"/>
              </w:rPr>
              <w:t>…</w:t>
            </w:r>
            <w:r w:rsidR="007A6294">
              <w:rPr>
                <w:b w:val="0"/>
              </w:rPr>
              <w:t>,-</w:t>
            </w:r>
            <w:proofErr w:type="gramEnd"/>
            <w:r w:rsidR="00E800CB">
              <w:rPr>
                <w:b w:val="0"/>
              </w:rPr>
              <w:t xml:space="preserve"> </w:t>
            </w:r>
            <w:r w:rsidR="00736830">
              <w:rPr>
                <w:b w:val="0"/>
              </w:rPr>
              <w:t xml:space="preserve"> </w:t>
            </w:r>
            <w:r w:rsidRPr="00DD5C5F">
              <w:rPr>
                <w:b w:val="0"/>
              </w:rPr>
              <w:t>Kč</w:t>
            </w:r>
          </w:p>
          <w:p w14:paraId="1DB51D13" w14:textId="77777777" w:rsidR="0084716E" w:rsidRDefault="0084716E" w:rsidP="0059086D">
            <w:pPr>
              <w:tabs>
                <w:tab w:val="left" w:pos="0"/>
                <w:tab w:val="left" w:pos="2268"/>
              </w:tabs>
              <w:jc w:val="both"/>
            </w:pPr>
            <w:r w:rsidRPr="00DD5C5F">
              <w:t xml:space="preserve">Cena včetně DPH                           </w:t>
            </w:r>
            <w:r w:rsidR="00736830">
              <w:t xml:space="preserve">          </w:t>
            </w:r>
            <w:r w:rsidR="00AB2801" w:rsidRPr="00AB2801">
              <w:rPr>
                <w:highlight w:val="yellow"/>
              </w:rPr>
              <w:t>…</w:t>
            </w:r>
            <w:proofErr w:type="gramStart"/>
            <w:r w:rsidR="00AB2801" w:rsidRPr="00AB2801">
              <w:rPr>
                <w:highlight w:val="yellow"/>
              </w:rPr>
              <w:t>…….</w:t>
            </w:r>
            <w:proofErr w:type="gramEnd"/>
            <w:r w:rsidR="00AB2801" w:rsidRPr="00AB2801">
              <w:rPr>
                <w:highlight w:val="yellow"/>
              </w:rPr>
              <w:t>.</w:t>
            </w:r>
            <w:r w:rsidR="007A6294">
              <w:t>,-</w:t>
            </w:r>
            <w:r w:rsidR="00736830">
              <w:t xml:space="preserve">  </w:t>
            </w:r>
            <w:r w:rsidR="00B6591D" w:rsidRPr="00DD5C5F">
              <w:t>Kč</w:t>
            </w:r>
          </w:p>
          <w:p w14:paraId="48292783" w14:textId="77777777" w:rsidR="00E800CB" w:rsidRPr="00E800CB" w:rsidRDefault="00E800CB" w:rsidP="0059086D">
            <w:pPr>
              <w:tabs>
                <w:tab w:val="left" w:pos="0"/>
                <w:tab w:val="left" w:pos="2268"/>
              </w:tabs>
              <w:jc w:val="both"/>
              <w:rPr>
                <w:b w:val="0"/>
                <w:sz w:val="16"/>
                <w:szCs w:val="16"/>
              </w:rPr>
            </w:pPr>
          </w:p>
        </w:tc>
      </w:tr>
    </w:tbl>
    <w:p w14:paraId="69CE0C92" w14:textId="77777777" w:rsidR="003749AE" w:rsidRPr="00DD5C5F" w:rsidRDefault="003749AE" w:rsidP="0059086D">
      <w:pPr>
        <w:tabs>
          <w:tab w:val="left" w:pos="0"/>
        </w:tabs>
        <w:jc w:val="both"/>
        <w:rPr>
          <w:sz w:val="20"/>
        </w:rPr>
      </w:pPr>
    </w:p>
    <w:p w14:paraId="20C53FA4" w14:textId="77777777" w:rsidR="003749AE" w:rsidRPr="00DD5C5F" w:rsidRDefault="00736830" w:rsidP="0059086D">
      <w:pPr>
        <w:pStyle w:val="Nadpis1"/>
        <w:tabs>
          <w:tab w:val="left" w:pos="0"/>
        </w:tabs>
      </w:pPr>
      <w:r>
        <w:t>(</w:t>
      </w:r>
      <w:r w:rsidR="008C1E1D" w:rsidRPr="00DD5C5F">
        <w:t>Slov</w:t>
      </w:r>
      <w:r w:rsidR="00996D94" w:rsidRPr="00DD5C5F">
        <w:t>y:</w:t>
      </w:r>
      <w:r>
        <w:t xml:space="preserve"> </w:t>
      </w:r>
      <w:r w:rsidR="00AB2801" w:rsidRPr="002E6A1B">
        <w:rPr>
          <w:bCs/>
          <w:highlight w:val="yellow"/>
        </w:rPr>
        <w:t>………………………………</w:t>
      </w:r>
      <w:proofErr w:type="gramStart"/>
      <w:r w:rsidR="00AB2801" w:rsidRPr="002E6A1B">
        <w:rPr>
          <w:bCs/>
          <w:highlight w:val="yellow"/>
        </w:rPr>
        <w:t>…….</w:t>
      </w:r>
      <w:proofErr w:type="gramEnd"/>
      <w:r w:rsidR="00AB2801" w:rsidRPr="002E6A1B">
        <w:rPr>
          <w:bCs/>
          <w:highlight w:val="yellow"/>
        </w:rPr>
        <w:t>.</w:t>
      </w:r>
      <w:r>
        <w:t>)</w:t>
      </w:r>
    </w:p>
    <w:p w14:paraId="4A27410E" w14:textId="77777777" w:rsidR="003749AE" w:rsidRPr="00736830" w:rsidRDefault="003749AE" w:rsidP="0059086D">
      <w:pPr>
        <w:tabs>
          <w:tab w:val="left" w:pos="0"/>
        </w:tabs>
        <w:jc w:val="both"/>
        <w:rPr>
          <w:sz w:val="16"/>
          <w:szCs w:val="16"/>
        </w:rPr>
      </w:pPr>
      <w:r w:rsidRPr="00DD5C5F">
        <w:rPr>
          <w:sz w:val="20"/>
        </w:rPr>
        <w:tab/>
      </w:r>
    </w:p>
    <w:p w14:paraId="5EF7A50E" w14:textId="77777777" w:rsidR="003749AE" w:rsidRPr="00DD5C5F" w:rsidRDefault="003749AE" w:rsidP="0059086D">
      <w:pPr>
        <w:tabs>
          <w:tab w:val="left" w:pos="0"/>
        </w:tabs>
        <w:jc w:val="both"/>
      </w:pPr>
      <w:r w:rsidRPr="00DD5C5F">
        <w:t>Odst. 3</w:t>
      </w:r>
    </w:p>
    <w:p w14:paraId="5D83E44C" w14:textId="77777777" w:rsidR="003749AE" w:rsidRPr="00DD5C5F" w:rsidRDefault="003749AE" w:rsidP="0059086D">
      <w:pPr>
        <w:tabs>
          <w:tab w:val="left" w:pos="0"/>
        </w:tabs>
        <w:jc w:val="both"/>
        <w:rPr>
          <w:b w:val="0"/>
        </w:rPr>
      </w:pPr>
      <w:r w:rsidRPr="00DD5C5F">
        <w:rPr>
          <w:b w:val="0"/>
        </w:rPr>
        <w:t xml:space="preserve">Výše uvedená cena je platná po celou dobu </w:t>
      </w:r>
      <w:r w:rsidR="00736830">
        <w:rPr>
          <w:b w:val="0"/>
        </w:rPr>
        <w:t xml:space="preserve">plnění předmětu </w:t>
      </w:r>
      <w:r w:rsidRPr="00DD5C5F">
        <w:rPr>
          <w:b w:val="0"/>
        </w:rPr>
        <w:t>díla. Zhotovitel potvrzuje, že cena obsahuje veškeré náklady a zisk zhotovite</w:t>
      </w:r>
      <w:r w:rsidR="00920747" w:rsidRPr="00DD5C5F">
        <w:rPr>
          <w:b w:val="0"/>
        </w:rPr>
        <w:t>le nutné k</w:t>
      </w:r>
      <w:r w:rsidR="00736830">
        <w:rPr>
          <w:b w:val="0"/>
        </w:rPr>
        <w:t> </w:t>
      </w:r>
      <w:r w:rsidR="00920747" w:rsidRPr="00DD5C5F">
        <w:rPr>
          <w:b w:val="0"/>
        </w:rPr>
        <w:t>řádné</w:t>
      </w:r>
      <w:r w:rsidR="00736830">
        <w:rPr>
          <w:b w:val="0"/>
        </w:rPr>
        <w:t xml:space="preserve">mu plnění předmětu </w:t>
      </w:r>
      <w:r w:rsidR="00920747" w:rsidRPr="00DD5C5F">
        <w:rPr>
          <w:b w:val="0"/>
        </w:rPr>
        <w:t>díla</w:t>
      </w:r>
      <w:r w:rsidRPr="00DD5C5F">
        <w:rPr>
          <w:b w:val="0"/>
        </w:rPr>
        <w:t xml:space="preserve">. </w:t>
      </w:r>
    </w:p>
    <w:p w14:paraId="27DA2C20" w14:textId="77777777" w:rsidR="004F4BED" w:rsidRPr="00736830" w:rsidRDefault="004F4BED" w:rsidP="0059086D">
      <w:pPr>
        <w:tabs>
          <w:tab w:val="left" w:pos="0"/>
        </w:tabs>
        <w:jc w:val="both"/>
        <w:rPr>
          <w:b w:val="0"/>
          <w:sz w:val="16"/>
          <w:szCs w:val="16"/>
        </w:rPr>
      </w:pPr>
    </w:p>
    <w:p w14:paraId="77DB8C68" w14:textId="77777777" w:rsidR="006A4737" w:rsidRPr="00DD5C5F" w:rsidRDefault="006A4737" w:rsidP="006A4737">
      <w:pPr>
        <w:tabs>
          <w:tab w:val="left" w:pos="0"/>
        </w:tabs>
        <w:jc w:val="both"/>
        <w:rPr>
          <w:bCs/>
        </w:rPr>
      </w:pPr>
      <w:r w:rsidRPr="00DD5C5F">
        <w:rPr>
          <w:bCs/>
        </w:rPr>
        <w:t>Odst.</w:t>
      </w:r>
      <w:r w:rsidR="002921A9">
        <w:rPr>
          <w:bCs/>
        </w:rPr>
        <w:t xml:space="preserve"> </w:t>
      </w:r>
      <w:r w:rsidRPr="00DD5C5F">
        <w:rPr>
          <w:bCs/>
        </w:rPr>
        <w:t>4</w:t>
      </w:r>
    </w:p>
    <w:p w14:paraId="3CA6683E" w14:textId="77777777" w:rsidR="006A4737" w:rsidRDefault="006A4737" w:rsidP="006A4737">
      <w:pPr>
        <w:tabs>
          <w:tab w:val="left" w:pos="0"/>
        </w:tabs>
        <w:jc w:val="both"/>
        <w:rPr>
          <w:b w:val="0"/>
        </w:rPr>
      </w:pPr>
      <w:r w:rsidRPr="00DD5C5F">
        <w:rPr>
          <w:b w:val="0"/>
        </w:rPr>
        <w:t>Cenu díla bude možné měnit pouze:</w:t>
      </w:r>
    </w:p>
    <w:p w14:paraId="56F9F31B" w14:textId="77777777" w:rsidR="00736830" w:rsidRPr="00736830" w:rsidRDefault="00736830" w:rsidP="006A4737">
      <w:pPr>
        <w:tabs>
          <w:tab w:val="left" w:pos="0"/>
        </w:tabs>
        <w:jc w:val="both"/>
        <w:rPr>
          <w:b w:val="0"/>
          <w:sz w:val="16"/>
          <w:szCs w:val="16"/>
        </w:rPr>
      </w:pPr>
    </w:p>
    <w:p w14:paraId="4DF031D1" w14:textId="77777777" w:rsidR="006A4737" w:rsidRDefault="006A4737" w:rsidP="00736830">
      <w:pPr>
        <w:numPr>
          <w:ilvl w:val="0"/>
          <w:numId w:val="5"/>
        </w:numPr>
        <w:jc w:val="both"/>
        <w:rPr>
          <w:b w:val="0"/>
        </w:rPr>
      </w:pPr>
      <w:r w:rsidRPr="00DD5C5F">
        <w:rPr>
          <w:b w:val="0"/>
        </w:rPr>
        <w:t xml:space="preserve">odečtením veškerých nákladů na provedení těch částí díla, které objednatel nařídil formou </w:t>
      </w:r>
      <w:r w:rsidRPr="00736830">
        <w:rPr>
          <w:bCs/>
        </w:rPr>
        <w:t xml:space="preserve">méněprací </w:t>
      </w:r>
      <w:r w:rsidRPr="00DD5C5F">
        <w:rPr>
          <w:b w:val="0"/>
        </w:rPr>
        <w:t xml:space="preserve">neprovádět. Náklady na méněpráce budou odečteny ve výši součtu veškerých </w:t>
      </w:r>
      <w:r w:rsidRPr="00DD5C5F">
        <w:rPr>
          <w:b w:val="0"/>
        </w:rPr>
        <w:lastRenderedPageBreak/>
        <w:t xml:space="preserve">odpovídajících položek a nákladů neprovedených dle </w:t>
      </w:r>
      <w:r w:rsidR="00736830">
        <w:rPr>
          <w:b w:val="0"/>
        </w:rPr>
        <w:t>cenové nabídky</w:t>
      </w:r>
      <w:r w:rsidRPr="00DD5C5F">
        <w:rPr>
          <w:b w:val="0"/>
        </w:rPr>
        <w:t>, kter</w:t>
      </w:r>
      <w:r w:rsidR="00736830">
        <w:rPr>
          <w:b w:val="0"/>
        </w:rPr>
        <w:t xml:space="preserve">á </w:t>
      </w:r>
      <w:r w:rsidRPr="00DD5C5F">
        <w:rPr>
          <w:b w:val="0"/>
        </w:rPr>
        <w:t>je součástí pří</w:t>
      </w:r>
      <w:r w:rsidR="007D4F4C" w:rsidRPr="00DD5C5F">
        <w:rPr>
          <w:b w:val="0"/>
        </w:rPr>
        <w:t>lohy č. 1</w:t>
      </w:r>
      <w:r w:rsidR="004A6263">
        <w:rPr>
          <w:b w:val="0"/>
        </w:rPr>
        <w:t xml:space="preserve"> této </w:t>
      </w:r>
      <w:r w:rsidR="00736830">
        <w:rPr>
          <w:b w:val="0"/>
        </w:rPr>
        <w:t>S</w:t>
      </w:r>
      <w:r w:rsidR="004A6263">
        <w:rPr>
          <w:b w:val="0"/>
        </w:rPr>
        <w:t>mlouvy</w:t>
      </w:r>
      <w:r w:rsidR="00736830">
        <w:rPr>
          <w:b w:val="0"/>
        </w:rPr>
        <w:t xml:space="preserve"> o dílo,</w:t>
      </w:r>
    </w:p>
    <w:p w14:paraId="12B4050E" w14:textId="77777777" w:rsidR="00736830" w:rsidRPr="00736830" w:rsidRDefault="00736830" w:rsidP="00736830">
      <w:pPr>
        <w:ind w:left="502"/>
        <w:jc w:val="both"/>
        <w:rPr>
          <w:b w:val="0"/>
          <w:sz w:val="16"/>
          <w:szCs w:val="16"/>
        </w:rPr>
      </w:pPr>
    </w:p>
    <w:p w14:paraId="1F32B3AB" w14:textId="77777777" w:rsidR="006A4737" w:rsidRDefault="006A4737" w:rsidP="006A4737">
      <w:pPr>
        <w:ind w:left="426" w:hanging="284"/>
        <w:jc w:val="both"/>
        <w:rPr>
          <w:b w:val="0"/>
        </w:rPr>
      </w:pPr>
      <w:r w:rsidRPr="00DD5C5F">
        <w:rPr>
          <w:b w:val="0"/>
        </w:rPr>
        <w:t>b)</w:t>
      </w:r>
      <w:r w:rsidRPr="00DD5C5F">
        <w:rPr>
          <w:b w:val="0"/>
        </w:rPr>
        <w:tab/>
        <w:t xml:space="preserve">připočtením veškerých nákladů na provedení těch částí díla, které objednatel nařídil formou </w:t>
      </w:r>
      <w:r w:rsidRPr="00736830">
        <w:rPr>
          <w:bCs/>
        </w:rPr>
        <w:t>víceprací</w:t>
      </w:r>
      <w:r w:rsidRPr="00DD5C5F">
        <w:rPr>
          <w:b w:val="0"/>
        </w:rPr>
        <w:t xml:space="preserve"> provádět nad rámec množství nebo kvality uvedené v projektové dokumentaci nebo položkovém rozpočtu. Náklady na vícepráce budou účtovány podle odpovídajících jednotkových cen položek a nákladů dle položkového rozpočtu a množství odsouhlaseného objednatelem. Oceňování případných víceprací, u kterých nelze využít jednotkových cen z položkového rozpočtu, bude provedeno dohodou smluvních stran s tím, že nesmí překročit aktuální jednotkové ceny dle Sborníku cen stavebních prací </w:t>
      </w:r>
      <w:r w:rsidR="00736830">
        <w:rPr>
          <w:b w:val="0"/>
        </w:rPr>
        <w:t>(</w:t>
      </w:r>
      <w:r w:rsidRPr="00DD5C5F">
        <w:rPr>
          <w:b w:val="0"/>
        </w:rPr>
        <w:t>URS</w:t>
      </w:r>
      <w:r w:rsidR="00736830">
        <w:rPr>
          <w:b w:val="0"/>
        </w:rPr>
        <w:t xml:space="preserve"> </w:t>
      </w:r>
      <w:r w:rsidRPr="00DD5C5F">
        <w:rPr>
          <w:b w:val="0"/>
        </w:rPr>
        <w:t>a.</w:t>
      </w:r>
      <w:r w:rsidR="00736830">
        <w:rPr>
          <w:b w:val="0"/>
        </w:rPr>
        <w:t xml:space="preserve"> s.),</w:t>
      </w:r>
    </w:p>
    <w:p w14:paraId="772368D5" w14:textId="77777777" w:rsidR="00736830" w:rsidRPr="00736830" w:rsidRDefault="00736830" w:rsidP="006A4737">
      <w:pPr>
        <w:ind w:left="426" w:hanging="284"/>
        <w:jc w:val="both"/>
        <w:rPr>
          <w:b w:val="0"/>
          <w:sz w:val="16"/>
          <w:szCs w:val="16"/>
        </w:rPr>
      </w:pPr>
    </w:p>
    <w:p w14:paraId="247998AF" w14:textId="77777777" w:rsidR="006A4737" w:rsidRPr="00DD5C5F" w:rsidRDefault="006A4737" w:rsidP="006A4737">
      <w:pPr>
        <w:ind w:left="426" w:hanging="284"/>
        <w:jc w:val="both"/>
        <w:rPr>
          <w:b w:val="0"/>
        </w:rPr>
      </w:pPr>
      <w:r w:rsidRPr="00DD5C5F">
        <w:rPr>
          <w:b w:val="0"/>
        </w:rPr>
        <w:t>c)</w:t>
      </w:r>
      <w:r w:rsidRPr="00DD5C5F">
        <w:rPr>
          <w:b w:val="0"/>
        </w:rPr>
        <w:tab/>
        <w:t>v případě změny výše DPH v důsledku změny právních předpisů.</w:t>
      </w:r>
    </w:p>
    <w:p w14:paraId="67E33B3A" w14:textId="77777777" w:rsidR="006A4737" w:rsidRPr="00736830" w:rsidRDefault="006A4737" w:rsidP="006A4737">
      <w:pPr>
        <w:tabs>
          <w:tab w:val="left" w:pos="0"/>
        </w:tabs>
        <w:jc w:val="both"/>
        <w:rPr>
          <w:b w:val="0"/>
          <w:sz w:val="16"/>
          <w:szCs w:val="16"/>
        </w:rPr>
      </w:pPr>
    </w:p>
    <w:p w14:paraId="13640F1E" w14:textId="77777777" w:rsidR="006A4737" w:rsidRPr="00DD5C5F" w:rsidRDefault="006A4737" w:rsidP="006A4737">
      <w:pPr>
        <w:pStyle w:val="Nadpis3"/>
        <w:tabs>
          <w:tab w:val="left" w:pos="0"/>
          <w:tab w:val="left" w:pos="851"/>
        </w:tabs>
      </w:pPr>
      <w:r w:rsidRPr="00DD5C5F">
        <w:t>Odst. 5</w:t>
      </w:r>
    </w:p>
    <w:p w14:paraId="00A4ACB9" w14:textId="77777777" w:rsidR="006A4737" w:rsidRPr="00DD5C5F" w:rsidRDefault="006A4737" w:rsidP="006A4737">
      <w:pPr>
        <w:tabs>
          <w:tab w:val="left" w:pos="0"/>
        </w:tabs>
        <w:jc w:val="both"/>
        <w:rPr>
          <w:b w:val="0"/>
        </w:rPr>
      </w:pPr>
      <w:r w:rsidRPr="00DD5C5F">
        <w:rPr>
          <w:b w:val="0"/>
        </w:rPr>
        <w:t xml:space="preserve">Rozsah méněprací a víceprací a cena za jejich realizaci, jakož i jakékoliv překročení ceny stanovené v odstavci 2 tohoto článku, budou vždy předem sjednány písemným </w:t>
      </w:r>
      <w:r w:rsidR="00736830">
        <w:rPr>
          <w:b w:val="0"/>
        </w:rPr>
        <w:t>D</w:t>
      </w:r>
      <w:r w:rsidRPr="00DD5C5F">
        <w:rPr>
          <w:b w:val="0"/>
        </w:rPr>
        <w:t xml:space="preserve">odatkem k této </w:t>
      </w:r>
      <w:r w:rsidR="00736830">
        <w:rPr>
          <w:b w:val="0"/>
        </w:rPr>
        <w:t>S</w:t>
      </w:r>
      <w:r w:rsidRPr="00DD5C5F">
        <w:rPr>
          <w:b w:val="0"/>
        </w:rPr>
        <w:t>mlouvě</w:t>
      </w:r>
      <w:r w:rsidR="00736830">
        <w:rPr>
          <w:b w:val="0"/>
        </w:rPr>
        <w:t xml:space="preserve"> o dílo, vzestupně číslovaným</w:t>
      </w:r>
      <w:r w:rsidRPr="00DD5C5F">
        <w:rPr>
          <w:b w:val="0"/>
        </w:rPr>
        <w:t>.</w:t>
      </w:r>
    </w:p>
    <w:p w14:paraId="4882D8DF" w14:textId="77777777" w:rsidR="003749AE" w:rsidRPr="00736830" w:rsidRDefault="003749AE" w:rsidP="0059086D">
      <w:pPr>
        <w:tabs>
          <w:tab w:val="left" w:pos="0"/>
        </w:tabs>
        <w:jc w:val="both"/>
        <w:rPr>
          <w:b w:val="0"/>
          <w:sz w:val="16"/>
          <w:szCs w:val="16"/>
        </w:rPr>
      </w:pPr>
    </w:p>
    <w:p w14:paraId="5EC6CE89" w14:textId="77777777" w:rsidR="003749AE" w:rsidRPr="00DD5C5F" w:rsidRDefault="003749AE" w:rsidP="0059086D">
      <w:pPr>
        <w:pStyle w:val="Nadpis4"/>
        <w:tabs>
          <w:tab w:val="left" w:pos="0"/>
        </w:tabs>
        <w:jc w:val="both"/>
      </w:pPr>
      <w:r w:rsidRPr="00DD5C5F">
        <w:t>V. PLATEBNÍ PODMÍNKY</w:t>
      </w:r>
    </w:p>
    <w:p w14:paraId="0BEE35D0" w14:textId="77777777" w:rsidR="003749AE" w:rsidRPr="00736830" w:rsidRDefault="003749AE" w:rsidP="0059086D">
      <w:pPr>
        <w:tabs>
          <w:tab w:val="left" w:pos="0"/>
        </w:tabs>
        <w:jc w:val="both"/>
        <w:rPr>
          <w:i/>
          <w:sz w:val="16"/>
          <w:szCs w:val="16"/>
        </w:rPr>
      </w:pPr>
    </w:p>
    <w:p w14:paraId="4C933072" w14:textId="77777777" w:rsidR="003749AE" w:rsidRPr="00DD5C5F" w:rsidRDefault="003749AE" w:rsidP="0059086D">
      <w:pPr>
        <w:tabs>
          <w:tab w:val="left" w:pos="0"/>
          <w:tab w:val="left" w:pos="851"/>
        </w:tabs>
        <w:jc w:val="both"/>
      </w:pPr>
      <w:r w:rsidRPr="00DD5C5F">
        <w:t>Odst. 1</w:t>
      </w:r>
    </w:p>
    <w:p w14:paraId="45B674FB" w14:textId="77777777" w:rsidR="003749AE" w:rsidRPr="00DD5C5F" w:rsidRDefault="003749AE" w:rsidP="0059086D">
      <w:pPr>
        <w:tabs>
          <w:tab w:val="left" w:pos="0"/>
          <w:tab w:val="left" w:pos="851"/>
        </w:tabs>
        <w:jc w:val="both"/>
        <w:rPr>
          <w:b w:val="0"/>
        </w:rPr>
      </w:pPr>
      <w:r w:rsidRPr="00DD5C5F">
        <w:rPr>
          <w:b w:val="0"/>
        </w:rPr>
        <w:t>Objednatel prohlašuje, že financování dodávek a prací, které jsou obsahem této Smlouvy o dílo</w:t>
      </w:r>
      <w:r w:rsidR="00130804">
        <w:rPr>
          <w:b w:val="0"/>
        </w:rPr>
        <w:t>,</w:t>
      </w:r>
      <w:r w:rsidRPr="00DD5C5F">
        <w:rPr>
          <w:b w:val="0"/>
        </w:rPr>
        <w:t xml:space="preserve"> je zajištěno.</w:t>
      </w:r>
    </w:p>
    <w:p w14:paraId="03B2ACC9" w14:textId="77777777" w:rsidR="00A168D5" w:rsidRPr="00736830" w:rsidRDefault="00A168D5" w:rsidP="0059086D">
      <w:pPr>
        <w:tabs>
          <w:tab w:val="left" w:pos="0"/>
          <w:tab w:val="left" w:pos="851"/>
        </w:tabs>
        <w:jc w:val="both"/>
        <w:rPr>
          <w:b w:val="0"/>
          <w:sz w:val="16"/>
          <w:szCs w:val="16"/>
        </w:rPr>
      </w:pPr>
    </w:p>
    <w:p w14:paraId="789B4833" w14:textId="77777777" w:rsidR="003749AE" w:rsidRPr="00DD5C5F" w:rsidRDefault="003749AE" w:rsidP="0059086D">
      <w:pPr>
        <w:tabs>
          <w:tab w:val="left" w:pos="0"/>
          <w:tab w:val="left" w:pos="851"/>
        </w:tabs>
        <w:jc w:val="both"/>
        <w:rPr>
          <w:b w:val="0"/>
        </w:rPr>
      </w:pPr>
      <w:r w:rsidRPr="00DD5C5F">
        <w:t>Odst. 2</w:t>
      </w:r>
      <w:r w:rsidRPr="00DD5C5F">
        <w:rPr>
          <w:b w:val="0"/>
        </w:rPr>
        <w:t xml:space="preserve"> </w:t>
      </w:r>
    </w:p>
    <w:p w14:paraId="782DBAAB" w14:textId="48AD1768" w:rsidR="00746EDC" w:rsidRDefault="00746EDC" w:rsidP="00746EDC">
      <w:pPr>
        <w:tabs>
          <w:tab w:val="left" w:pos="0"/>
          <w:tab w:val="left" w:pos="851"/>
        </w:tabs>
        <w:jc w:val="both"/>
        <w:rPr>
          <w:b w:val="0"/>
        </w:rPr>
      </w:pPr>
      <w:r w:rsidRPr="00A85411">
        <w:rPr>
          <w:b w:val="0"/>
        </w:rPr>
        <w:t xml:space="preserve">Dílo bude fakturováno </w:t>
      </w:r>
      <w:r w:rsidR="00E54B9A" w:rsidRPr="00A85411">
        <w:rPr>
          <w:b w:val="0"/>
        </w:rPr>
        <w:t xml:space="preserve">po protokolárním předání a převzetí díla </w:t>
      </w:r>
      <w:r w:rsidRPr="00A85411">
        <w:rPr>
          <w:b w:val="0"/>
        </w:rPr>
        <w:t>a odsouhlasení soupisu provedených prací, soupis takto provedených prací a dodávek bude v souladu s Cenovou nabídkou. Soupis provedených prací a dodávek předloží zhotovitel elektronicky ve formátu, který objednatel zhotoviteli sdělí.</w:t>
      </w:r>
    </w:p>
    <w:p w14:paraId="0D5F32ED" w14:textId="77777777" w:rsidR="00085252" w:rsidRPr="0061646B" w:rsidRDefault="00085252" w:rsidP="00746EDC">
      <w:pPr>
        <w:tabs>
          <w:tab w:val="left" w:pos="0"/>
          <w:tab w:val="left" w:pos="851"/>
        </w:tabs>
        <w:jc w:val="both"/>
        <w:rPr>
          <w:b w:val="0"/>
          <w:sz w:val="16"/>
          <w:szCs w:val="16"/>
        </w:rPr>
      </w:pPr>
    </w:p>
    <w:p w14:paraId="18316ADE" w14:textId="77777777" w:rsidR="00085252" w:rsidRDefault="00085252" w:rsidP="00746EDC">
      <w:pPr>
        <w:tabs>
          <w:tab w:val="left" w:pos="0"/>
          <w:tab w:val="left" w:pos="851"/>
        </w:tabs>
        <w:jc w:val="both"/>
      </w:pPr>
      <w:r>
        <w:t>Odst. 3</w:t>
      </w:r>
    </w:p>
    <w:p w14:paraId="3ADD860A" w14:textId="77777777" w:rsidR="00085252" w:rsidRDefault="00085252" w:rsidP="00746EDC">
      <w:pPr>
        <w:tabs>
          <w:tab w:val="left" w:pos="0"/>
          <w:tab w:val="left" w:pos="851"/>
        </w:tabs>
        <w:jc w:val="both"/>
        <w:rPr>
          <w:b w:val="0"/>
          <w:bCs/>
          <w:szCs w:val="16"/>
        </w:rPr>
      </w:pPr>
      <w:r>
        <w:rPr>
          <w:b w:val="0"/>
        </w:rPr>
        <w:t xml:space="preserve">Konečnou fakturu vystaví zhotovitel ke dni předání a převzetí díla. </w:t>
      </w:r>
      <w:r>
        <w:rPr>
          <w:b w:val="0"/>
          <w:bCs/>
        </w:rPr>
        <w:t xml:space="preserve">Faktura za dílo bude splňovat náležitosti daňového dokladu a bude mít splatnost 30 dnů. </w:t>
      </w:r>
      <w:r>
        <w:rPr>
          <w:bCs/>
          <w:szCs w:val="16"/>
        </w:rPr>
        <w:t>Fakturované plnění není předmětem přenesené daňové povinnosti</w:t>
      </w:r>
      <w:r>
        <w:rPr>
          <w:b w:val="0"/>
          <w:bCs/>
          <w:szCs w:val="16"/>
        </w:rPr>
        <w:t xml:space="preserve"> dle § 92a a § 92e zákona č. 235/2004 Sb., o DPH, sazbu a výši daně je povinen doplnit a přiznat plátce, který zdanitelné plnění v režimu přenesené daňové povinnosti uskutečnil.</w:t>
      </w:r>
    </w:p>
    <w:p w14:paraId="5F6BFABC" w14:textId="77777777" w:rsidR="00E906A6" w:rsidRDefault="00E906A6" w:rsidP="00746EDC">
      <w:pPr>
        <w:tabs>
          <w:tab w:val="left" w:pos="0"/>
          <w:tab w:val="left" w:pos="851"/>
        </w:tabs>
        <w:jc w:val="both"/>
        <w:rPr>
          <w:b w:val="0"/>
          <w:bCs/>
          <w:szCs w:val="16"/>
        </w:rPr>
      </w:pPr>
    </w:p>
    <w:p w14:paraId="4C7ED49D" w14:textId="77777777" w:rsidR="00E906A6" w:rsidRPr="00DD5C5F" w:rsidRDefault="00E906A6" w:rsidP="00E906A6">
      <w:pPr>
        <w:tabs>
          <w:tab w:val="left" w:pos="0"/>
          <w:tab w:val="left" w:pos="851"/>
        </w:tabs>
        <w:jc w:val="both"/>
        <w:rPr>
          <w:b w:val="0"/>
        </w:rPr>
      </w:pPr>
      <w:r w:rsidRPr="00DD5C5F">
        <w:t xml:space="preserve">Odst. </w:t>
      </w:r>
      <w:r>
        <w:t>4</w:t>
      </w:r>
      <w:r w:rsidRPr="00DD5C5F">
        <w:rPr>
          <w:b w:val="0"/>
        </w:rPr>
        <w:t xml:space="preserve"> </w:t>
      </w:r>
    </w:p>
    <w:p w14:paraId="38AF6E77" w14:textId="77777777" w:rsidR="00E906A6" w:rsidRPr="004A4E96" w:rsidRDefault="00E906A6" w:rsidP="00E906A6">
      <w:pPr>
        <w:tabs>
          <w:tab w:val="left" w:pos="0"/>
          <w:tab w:val="left" w:pos="851"/>
        </w:tabs>
        <w:jc w:val="both"/>
        <w:rPr>
          <w:b w:val="0"/>
          <w:bCs/>
          <w:szCs w:val="16"/>
        </w:rPr>
      </w:pPr>
      <w:r w:rsidRPr="004A4E96">
        <w:rPr>
          <w:b w:val="0"/>
          <w:bCs/>
          <w:szCs w:val="16"/>
        </w:rPr>
        <w:t xml:space="preserve">V případě, že bude </w:t>
      </w:r>
      <w:r w:rsidRPr="004A4E96">
        <w:rPr>
          <w:b w:val="0"/>
          <w:bCs/>
        </w:rPr>
        <w:t>předmět plnění</w:t>
      </w:r>
      <w:r w:rsidRPr="004A4E96">
        <w:rPr>
          <w:b w:val="0"/>
          <w:bCs/>
          <w:szCs w:val="16"/>
        </w:rPr>
        <w:t xml:space="preserve"> předán s vadami a nedodělky nebránícími užívání díla a zhotovitel vystaví fakturu, počne běžet lhůta splatnosti faktury až po úplném odstranění vad a nedodělků nebránících užívání díla.</w:t>
      </w:r>
    </w:p>
    <w:p w14:paraId="3D2DA67E" w14:textId="77777777" w:rsidR="00E906A6" w:rsidRPr="004A4E96" w:rsidRDefault="00E906A6" w:rsidP="00E906A6">
      <w:pPr>
        <w:tabs>
          <w:tab w:val="left" w:pos="0"/>
          <w:tab w:val="left" w:pos="851"/>
        </w:tabs>
        <w:jc w:val="both"/>
        <w:rPr>
          <w:b w:val="0"/>
          <w:bCs/>
          <w:szCs w:val="16"/>
        </w:rPr>
      </w:pPr>
      <w:r w:rsidRPr="004A4E96">
        <w:rPr>
          <w:b w:val="0"/>
          <w:bCs/>
          <w:szCs w:val="16"/>
        </w:rPr>
        <w:lastRenderedPageBreak/>
        <w:t>Objednatel může tuto fakturu zaplatit i před odstraněním vad a nedodělků</w:t>
      </w:r>
      <w:r>
        <w:rPr>
          <w:b w:val="0"/>
          <w:bCs/>
          <w:szCs w:val="16"/>
        </w:rPr>
        <w:t xml:space="preserve"> </w:t>
      </w:r>
      <w:r w:rsidRPr="004A4E96">
        <w:rPr>
          <w:b w:val="0"/>
          <w:bCs/>
          <w:szCs w:val="16"/>
        </w:rPr>
        <w:t xml:space="preserve">nebránících užívání díla, což ale nezakládá domněnku, že došlo k odstranění </w:t>
      </w:r>
      <w:r>
        <w:rPr>
          <w:b w:val="0"/>
          <w:bCs/>
          <w:szCs w:val="16"/>
        </w:rPr>
        <w:t xml:space="preserve">těchto </w:t>
      </w:r>
      <w:r w:rsidRPr="004A4E96">
        <w:rPr>
          <w:b w:val="0"/>
          <w:bCs/>
          <w:szCs w:val="16"/>
        </w:rPr>
        <w:t>vad či nedodělků</w:t>
      </w:r>
      <w:r>
        <w:rPr>
          <w:b w:val="0"/>
          <w:bCs/>
          <w:szCs w:val="16"/>
        </w:rPr>
        <w:t xml:space="preserve"> </w:t>
      </w:r>
      <w:r w:rsidRPr="004A4E96">
        <w:rPr>
          <w:b w:val="0"/>
          <w:bCs/>
          <w:szCs w:val="16"/>
        </w:rPr>
        <w:t>nebránících užívání díla. Toto musí být potvrzeno samostatným předávacím protokolem.</w:t>
      </w:r>
    </w:p>
    <w:p w14:paraId="1B5912C2" w14:textId="77777777" w:rsidR="00E906A6" w:rsidRDefault="00E906A6" w:rsidP="00746EDC">
      <w:pPr>
        <w:tabs>
          <w:tab w:val="left" w:pos="0"/>
          <w:tab w:val="left" w:pos="851"/>
        </w:tabs>
        <w:jc w:val="both"/>
      </w:pPr>
    </w:p>
    <w:p w14:paraId="43314DEE" w14:textId="77777777" w:rsidR="00E906A6" w:rsidRPr="00085252" w:rsidRDefault="00E906A6" w:rsidP="00746EDC">
      <w:pPr>
        <w:tabs>
          <w:tab w:val="left" w:pos="0"/>
          <w:tab w:val="left" w:pos="851"/>
        </w:tabs>
        <w:jc w:val="both"/>
      </w:pPr>
    </w:p>
    <w:p w14:paraId="558778CE" w14:textId="77777777" w:rsidR="00920747" w:rsidRPr="00736830" w:rsidRDefault="00920747" w:rsidP="0059086D">
      <w:pPr>
        <w:tabs>
          <w:tab w:val="left" w:pos="0"/>
          <w:tab w:val="left" w:pos="851"/>
        </w:tabs>
        <w:jc w:val="both"/>
        <w:rPr>
          <w:b w:val="0"/>
          <w:sz w:val="16"/>
          <w:szCs w:val="16"/>
        </w:rPr>
      </w:pPr>
    </w:p>
    <w:p w14:paraId="49324C67" w14:textId="77777777" w:rsidR="003749AE" w:rsidRPr="00DD5C5F" w:rsidRDefault="003749AE" w:rsidP="0059086D">
      <w:pPr>
        <w:pStyle w:val="Nadpis4"/>
        <w:tabs>
          <w:tab w:val="left" w:pos="0"/>
          <w:tab w:val="left" w:pos="851"/>
        </w:tabs>
        <w:jc w:val="both"/>
      </w:pPr>
      <w:r w:rsidRPr="00DD5C5F">
        <w:t xml:space="preserve">VI. </w:t>
      </w:r>
      <w:r w:rsidR="006D2C66" w:rsidRPr="00DD5C5F">
        <w:t>PROVÁDĚNÍ DÍLA</w:t>
      </w:r>
    </w:p>
    <w:p w14:paraId="29A9F5E5" w14:textId="77777777" w:rsidR="003749AE" w:rsidRPr="00736830" w:rsidRDefault="003749AE" w:rsidP="0059086D">
      <w:pPr>
        <w:tabs>
          <w:tab w:val="left" w:pos="0"/>
        </w:tabs>
        <w:jc w:val="both"/>
        <w:rPr>
          <w:b w:val="0"/>
          <w:bCs/>
          <w:sz w:val="16"/>
          <w:szCs w:val="16"/>
        </w:rPr>
      </w:pPr>
    </w:p>
    <w:p w14:paraId="784B09EF" w14:textId="77777777" w:rsidR="003749AE" w:rsidRPr="00DD5C5F" w:rsidRDefault="003749AE" w:rsidP="0059086D">
      <w:pPr>
        <w:pStyle w:val="Nadpis8"/>
        <w:tabs>
          <w:tab w:val="left" w:pos="0"/>
        </w:tabs>
        <w:ind w:firstLine="0"/>
        <w:jc w:val="both"/>
      </w:pPr>
      <w:r w:rsidRPr="00DD5C5F">
        <w:t>Odst. 1</w:t>
      </w:r>
    </w:p>
    <w:p w14:paraId="71C91B6B" w14:textId="77777777" w:rsidR="005B386D" w:rsidRPr="00DD5C5F" w:rsidRDefault="00E906A6" w:rsidP="005B386D">
      <w:pPr>
        <w:tabs>
          <w:tab w:val="left" w:pos="0"/>
        </w:tabs>
        <w:jc w:val="both"/>
        <w:rPr>
          <w:b w:val="0"/>
        </w:rPr>
      </w:pPr>
      <w:r>
        <w:rPr>
          <w:b w:val="0"/>
        </w:rPr>
        <w:t>Předmět plnění</w:t>
      </w:r>
      <w:r w:rsidR="005B386D" w:rsidRPr="00DD5C5F">
        <w:rPr>
          <w:b w:val="0"/>
        </w:rPr>
        <w:t xml:space="preserve"> je vlastnictvím objednatele. </w:t>
      </w:r>
    </w:p>
    <w:p w14:paraId="4B2DD2FA" w14:textId="77777777" w:rsidR="005B386D" w:rsidRPr="00736830" w:rsidRDefault="005B386D" w:rsidP="0059086D">
      <w:pPr>
        <w:tabs>
          <w:tab w:val="left" w:pos="0"/>
        </w:tabs>
        <w:jc w:val="both"/>
        <w:rPr>
          <w:b w:val="0"/>
          <w:bCs/>
          <w:sz w:val="16"/>
          <w:szCs w:val="16"/>
        </w:rPr>
      </w:pPr>
    </w:p>
    <w:p w14:paraId="3803AB72" w14:textId="77777777" w:rsidR="005B386D" w:rsidRPr="00DD5C5F" w:rsidRDefault="005B386D" w:rsidP="005B386D">
      <w:pPr>
        <w:tabs>
          <w:tab w:val="left" w:pos="0"/>
        </w:tabs>
        <w:jc w:val="both"/>
        <w:rPr>
          <w:bCs/>
        </w:rPr>
      </w:pPr>
      <w:r w:rsidRPr="00DD5C5F">
        <w:rPr>
          <w:bCs/>
        </w:rPr>
        <w:t>Odst. 2</w:t>
      </w:r>
    </w:p>
    <w:p w14:paraId="7FD4FA18" w14:textId="77777777" w:rsidR="003749AE" w:rsidRPr="00DD5C5F" w:rsidRDefault="003749AE" w:rsidP="0059086D">
      <w:pPr>
        <w:tabs>
          <w:tab w:val="left" w:pos="0"/>
        </w:tabs>
        <w:jc w:val="both"/>
        <w:rPr>
          <w:b w:val="0"/>
          <w:bCs/>
        </w:rPr>
      </w:pPr>
      <w:r w:rsidRPr="00DD5C5F">
        <w:rPr>
          <w:b w:val="0"/>
          <w:bCs/>
        </w:rPr>
        <w:t xml:space="preserve">Zhotovitel zodpovídá za pořádek, bezpečnost a čistotu na </w:t>
      </w:r>
      <w:r w:rsidR="00736830">
        <w:rPr>
          <w:b w:val="0"/>
          <w:bCs/>
        </w:rPr>
        <w:t xml:space="preserve">protokolárně </w:t>
      </w:r>
      <w:r w:rsidRPr="00DD5C5F">
        <w:rPr>
          <w:b w:val="0"/>
          <w:bCs/>
        </w:rPr>
        <w:t xml:space="preserve">předaném staveništi a je povinen odstranit na své náklady </w:t>
      </w:r>
      <w:r w:rsidR="00736830">
        <w:rPr>
          <w:b w:val="0"/>
          <w:bCs/>
        </w:rPr>
        <w:t xml:space="preserve">veškeré </w:t>
      </w:r>
      <w:r w:rsidRPr="00DD5C5F">
        <w:rPr>
          <w:b w:val="0"/>
          <w:bCs/>
        </w:rPr>
        <w:t>odpady a nečistoty vzniklé jeho činností. Nebezpečí škody na díle a na věcech k jeho zhotovení pořízených včetně majetku objednatel</w:t>
      </w:r>
      <w:r w:rsidR="00A168D5" w:rsidRPr="00DD5C5F">
        <w:rPr>
          <w:b w:val="0"/>
          <w:bCs/>
        </w:rPr>
        <w:t xml:space="preserve">e, na kterém se dílo provádí, </w:t>
      </w:r>
      <w:r w:rsidRPr="00DD5C5F">
        <w:rPr>
          <w:b w:val="0"/>
          <w:bCs/>
        </w:rPr>
        <w:t xml:space="preserve">nese zhotovitel od okamžiku </w:t>
      </w:r>
      <w:r w:rsidR="00A75AA0">
        <w:rPr>
          <w:b w:val="0"/>
          <w:bCs/>
        </w:rPr>
        <w:t xml:space="preserve">protokolárního </w:t>
      </w:r>
      <w:r w:rsidRPr="00DD5C5F">
        <w:rPr>
          <w:b w:val="0"/>
          <w:bCs/>
        </w:rPr>
        <w:t xml:space="preserve">předání staveniště do okamžiku protokolárního převzetí </w:t>
      </w:r>
      <w:r w:rsidR="00A75AA0">
        <w:rPr>
          <w:b w:val="0"/>
          <w:bCs/>
        </w:rPr>
        <w:t xml:space="preserve">dokončeného </w:t>
      </w:r>
      <w:r w:rsidRPr="00DD5C5F">
        <w:rPr>
          <w:b w:val="0"/>
          <w:bCs/>
        </w:rPr>
        <w:t>díla objednatelem.</w:t>
      </w:r>
    </w:p>
    <w:p w14:paraId="288B6813" w14:textId="77777777" w:rsidR="005B386D" w:rsidRPr="00A75AA0" w:rsidRDefault="005B386D" w:rsidP="005B386D">
      <w:pPr>
        <w:pStyle w:val="Nadpis8"/>
        <w:tabs>
          <w:tab w:val="left" w:pos="0"/>
        </w:tabs>
        <w:ind w:firstLine="0"/>
        <w:jc w:val="both"/>
        <w:rPr>
          <w:sz w:val="16"/>
          <w:szCs w:val="16"/>
        </w:rPr>
      </w:pPr>
    </w:p>
    <w:p w14:paraId="07247666" w14:textId="77777777" w:rsidR="005B386D" w:rsidRPr="00DD5C5F" w:rsidRDefault="005B386D" w:rsidP="005B386D">
      <w:pPr>
        <w:pStyle w:val="Nadpis8"/>
        <w:tabs>
          <w:tab w:val="left" w:pos="0"/>
        </w:tabs>
        <w:ind w:firstLine="0"/>
        <w:jc w:val="both"/>
      </w:pPr>
      <w:r w:rsidRPr="00DD5C5F">
        <w:t>Odst. 3</w:t>
      </w:r>
    </w:p>
    <w:p w14:paraId="1CDEE433" w14:textId="77777777" w:rsidR="005B386D" w:rsidRPr="00DD5C5F" w:rsidRDefault="003749AE" w:rsidP="005B386D">
      <w:pPr>
        <w:tabs>
          <w:tab w:val="left" w:pos="0"/>
        </w:tabs>
        <w:jc w:val="both"/>
        <w:rPr>
          <w:b w:val="0"/>
        </w:rPr>
      </w:pPr>
      <w:r w:rsidRPr="00DD5C5F">
        <w:rPr>
          <w:b w:val="0"/>
          <w:bCs/>
        </w:rPr>
        <w:t>Zhotovitel zodpovídá za veškeré škody, které komukoliv vzniknou v souvislosti s jeho činností při provádění díla dle této Smlouvy o dílo</w:t>
      </w:r>
      <w:r w:rsidR="00AB6C09">
        <w:rPr>
          <w:b w:val="0"/>
          <w:bCs/>
        </w:rPr>
        <w:t>,</w:t>
      </w:r>
      <w:r w:rsidRPr="00DD5C5F">
        <w:rPr>
          <w:b w:val="0"/>
          <w:bCs/>
        </w:rPr>
        <w:t xml:space="preserve"> a zavazuje se je nahradit.</w:t>
      </w:r>
      <w:r w:rsidR="005B386D" w:rsidRPr="00DD5C5F">
        <w:rPr>
          <w:b w:val="0"/>
        </w:rPr>
        <w:t xml:space="preserve"> Zhotovitel zodpovídá za bezpečnost všech osob pohybujících se v prostoru staveniště od doby </w:t>
      </w:r>
      <w:r w:rsidR="00A75AA0">
        <w:rPr>
          <w:b w:val="0"/>
        </w:rPr>
        <w:t xml:space="preserve">protokolárního </w:t>
      </w:r>
      <w:r w:rsidR="005B386D" w:rsidRPr="00DD5C5F">
        <w:rPr>
          <w:b w:val="0"/>
        </w:rPr>
        <w:t xml:space="preserve">převzetí staveniště zhotovitelem po celou dobu realizace díla až do doby </w:t>
      </w:r>
      <w:r w:rsidR="00A75AA0">
        <w:rPr>
          <w:b w:val="0"/>
        </w:rPr>
        <w:t xml:space="preserve">protokolárního </w:t>
      </w:r>
      <w:r w:rsidR="005B386D" w:rsidRPr="00DD5C5F">
        <w:rPr>
          <w:b w:val="0"/>
        </w:rPr>
        <w:t xml:space="preserve">převzetí dokončeného díla objednatelem. Zhotovitel je povinen zajistit dílo proti krádeži. Zhotovitel je povinen být pojištěn proti škodám způsobeným jeho </w:t>
      </w:r>
      <w:r w:rsidR="00A75AA0" w:rsidRPr="00DD5C5F">
        <w:rPr>
          <w:b w:val="0"/>
        </w:rPr>
        <w:t>činností,</w:t>
      </w:r>
      <w:r w:rsidR="005B386D" w:rsidRPr="00DD5C5F">
        <w:rPr>
          <w:b w:val="0"/>
        </w:rPr>
        <w:t xml:space="preserve"> a to až do výše ceny sjednaného díla</w:t>
      </w:r>
      <w:r w:rsidR="00902D5C">
        <w:rPr>
          <w:b w:val="0"/>
        </w:rPr>
        <w:t>, minimálně však do výše 5.000.000 Kč</w:t>
      </w:r>
      <w:r w:rsidR="005B386D" w:rsidRPr="00DD5C5F">
        <w:rPr>
          <w:b w:val="0"/>
        </w:rPr>
        <w:t>. Doklady o pojištění je povinen na po</w:t>
      </w:r>
      <w:r w:rsidR="00AB6C09">
        <w:rPr>
          <w:b w:val="0"/>
        </w:rPr>
        <w:t>ž</w:t>
      </w:r>
      <w:r w:rsidR="005B386D" w:rsidRPr="00DD5C5F">
        <w:rPr>
          <w:b w:val="0"/>
        </w:rPr>
        <w:t xml:space="preserve">ádání předložit objednateli. </w:t>
      </w:r>
    </w:p>
    <w:p w14:paraId="2DE53465" w14:textId="77777777" w:rsidR="003749AE" w:rsidRPr="00A75AA0" w:rsidRDefault="003749AE" w:rsidP="0059086D">
      <w:pPr>
        <w:tabs>
          <w:tab w:val="left" w:pos="0"/>
        </w:tabs>
        <w:jc w:val="both"/>
        <w:rPr>
          <w:b w:val="0"/>
          <w:bCs/>
          <w:sz w:val="16"/>
          <w:szCs w:val="16"/>
        </w:rPr>
      </w:pPr>
    </w:p>
    <w:p w14:paraId="4D17E58D" w14:textId="77777777" w:rsidR="005B386D" w:rsidRPr="00DD5C5F" w:rsidRDefault="005B386D" w:rsidP="005B386D">
      <w:pPr>
        <w:pStyle w:val="Nadpis8"/>
        <w:tabs>
          <w:tab w:val="left" w:pos="0"/>
        </w:tabs>
        <w:ind w:firstLine="0"/>
        <w:jc w:val="both"/>
      </w:pPr>
      <w:r w:rsidRPr="00DD5C5F">
        <w:t>Odst. 4</w:t>
      </w:r>
    </w:p>
    <w:p w14:paraId="28CE2A6A" w14:textId="77777777" w:rsidR="00A75AA0" w:rsidRDefault="00AA2240" w:rsidP="00CE3AC3">
      <w:pPr>
        <w:jc w:val="both"/>
        <w:rPr>
          <w:b w:val="0"/>
        </w:rPr>
      </w:pPr>
      <w:r w:rsidRPr="00A75AA0">
        <w:rPr>
          <w:b w:val="0"/>
        </w:rPr>
        <w:t xml:space="preserve">Zhotovitel provede taková opatření, aby </w:t>
      </w:r>
      <w:r w:rsidR="004F15C6" w:rsidRPr="00A75AA0">
        <w:rPr>
          <w:b w:val="0"/>
        </w:rPr>
        <w:t xml:space="preserve">byl minimálně narušen provoz </w:t>
      </w:r>
      <w:r w:rsidR="00BB202D">
        <w:rPr>
          <w:b w:val="0"/>
        </w:rPr>
        <w:t xml:space="preserve">v ulicích, </w:t>
      </w:r>
      <w:r w:rsidR="00854CA4">
        <w:rPr>
          <w:b w:val="0"/>
        </w:rPr>
        <w:t>ve kterých bude probíhat stavba.</w:t>
      </w:r>
    </w:p>
    <w:p w14:paraId="083DF655" w14:textId="77777777" w:rsidR="00A75AA0" w:rsidRPr="00A75AA0" w:rsidRDefault="00A75AA0" w:rsidP="00CE3AC3">
      <w:pPr>
        <w:jc w:val="both"/>
        <w:rPr>
          <w:b w:val="0"/>
          <w:sz w:val="16"/>
          <w:szCs w:val="16"/>
        </w:rPr>
      </w:pPr>
    </w:p>
    <w:p w14:paraId="4C1FDBD7" w14:textId="77777777" w:rsidR="00CE3AC3" w:rsidRDefault="004F15C6" w:rsidP="00CE3AC3">
      <w:pPr>
        <w:jc w:val="both"/>
        <w:rPr>
          <w:b w:val="0"/>
        </w:rPr>
      </w:pPr>
      <w:r w:rsidRPr="00A75AA0">
        <w:rPr>
          <w:b w:val="0"/>
        </w:rPr>
        <w:t>Po dobu provádění bude zajištěn přístup</w:t>
      </w:r>
      <w:r w:rsidR="00A75AA0">
        <w:rPr>
          <w:b w:val="0"/>
        </w:rPr>
        <w:t xml:space="preserve"> </w:t>
      </w:r>
      <w:r w:rsidR="00854CA4">
        <w:rPr>
          <w:b w:val="0"/>
        </w:rPr>
        <w:t xml:space="preserve">majitelů </w:t>
      </w:r>
      <w:r w:rsidR="00BF2F72">
        <w:rPr>
          <w:b w:val="0"/>
        </w:rPr>
        <w:t>přilehlých nemovitostí a IZS P</w:t>
      </w:r>
      <w:r w:rsidR="001C0AA4">
        <w:rPr>
          <w:b w:val="0"/>
        </w:rPr>
        <w:t>ardubického kraje</w:t>
      </w:r>
      <w:r w:rsidR="00891559">
        <w:rPr>
          <w:b w:val="0"/>
        </w:rPr>
        <w:t>.</w:t>
      </w:r>
    </w:p>
    <w:p w14:paraId="7D41B373" w14:textId="77777777" w:rsidR="00BF2F72" w:rsidRPr="00BF2F72" w:rsidRDefault="00BF2F72" w:rsidP="00CE3AC3">
      <w:pPr>
        <w:jc w:val="both"/>
        <w:rPr>
          <w:b w:val="0"/>
          <w:sz w:val="16"/>
          <w:szCs w:val="16"/>
        </w:rPr>
      </w:pPr>
    </w:p>
    <w:p w14:paraId="5C8E35A4" w14:textId="77777777" w:rsidR="005B386D" w:rsidRPr="00DD5C5F" w:rsidRDefault="005B386D" w:rsidP="005B386D">
      <w:pPr>
        <w:pStyle w:val="Nadpis8"/>
        <w:tabs>
          <w:tab w:val="left" w:pos="0"/>
        </w:tabs>
        <w:ind w:firstLine="0"/>
        <w:jc w:val="both"/>
      </w:pPr>
      <w:r w:rsidRPr="00DD5C5F">
        <w:t>Odst. 5</w:t>
      </w:r>
    </w:p>
    <w:p w14:paraId="56ACBFF3" w14:textId="77777777" w:rsidR="003749AE" w:rsidRPr="00DD5C5F" w:rsidRDefault="003749AE" w:rsidP="0059086D">
      <w:pPr>
        <w:tabs>
          <w:tab w:val="left" w:pos="0"/>
        </w:tabs>
        <w:jc w:val="both"/>
        <w:rPr>
          <w:b w:val="0"/>
          <w:bCs/>
        </w:rPr>
      </w:pPr>
      <w:r w:rsidRPr="00DD5C5F">
        <w:rPr>
          <w:b w:val="0"/>
          <w:bCs/>
        </w:rPr>
        <w:t xml:space="preserve">Objednatel je povinen v rámci součinnosti uvolnit zhotoviteli nezbytně nutné prostory pro provedení </w:t>
      </w:r>
      <w:r w:rsidR="00A75AA0">
        <w:rPr>
          <w:b w:val="0"/>
          <w:bCs/>
        </w:rPr>
        <w:t xml:space="preserve">plnění předmětu </w:t>
      </w:r>
      <w:r w:rsidRPr="00DD5C5F">
        <w:rPr>
          <w:b w:val="0"/>
          <w:bCs/>
        </w:rPr>
        <w:t xml:space="preserve">díla. </w:t>
      </w:r>
    </w:p>
    <w:p w14:paraId="3C4CB248" w14:textId="77777777" w:rsidR="006D2C66" w:rsidRPr="00A75AA0" w:rsidRDefault="006D2C66" w:rsidP="0059086D">
      <w:pPr>
        <w:tabs>
          <w:tab w:val="left" w:pos="0"/>
        </w:tabs>
        <w:jc w:val="both"/>
        <w:rPr>
          <w:b w:val="0"/>
          <w:bCs/>
          <w:sz w:val="16"/>
          <w:szCs w:val="16"/>
        </w:rPr>
      </w:pPr>
    </w:p>
    <w:p w14:paraId="6560484C" w14:textId="77777777" w:rsidR="006D2C66" w:rsidRPr="00DD5C5F" w:rsidRDefault="006D2C66" w:rsidP="006D2C66">
      <w:pPr>
        <w:pStyle w:val="Nadpis8"/>
        <w:tabs>
          <w:tab w:val="left" w:pos="0"/>
        </w:tabs>
        <w:ind w:firstLine="0"/>
        <w:jc w:val="both"/>
      </w:pPr>
      <w:r w:rsidRPr="00DD5C5F">
        <w:t>Odst. 6</w:t>
      </w:r>
    </w:p>
    <w:p w14:paraId="39C28B23" w14:textId="77777777" w:rsidR="00A75AA0" w:rsidRDefault="006D2C66" w:rsidP="006D2C66">
      <w:pPr>
        <w:tabs>
          <w:tab w:val="left" w:pos="0"/>
        </w:tabs>
        <w:jc w:val="both"/>
        <w:rPr>
          <w:b w:val="0"/>
          <w:bCs/>
        </w:rPr>
      </w:pPr>
      <w:r w:rsidRPr="00DD5C5F">
        <w:rPr>
          <w:b w:val="0"/>
          <w:bCs/>
        </w:rPr>
        <w:t xml:space="preserve">Objednatel je oprávněn prostřednictvím svých jmenovaných pracovníků provádět průběžnou kontrolu provádění </w:t>
      </w:r>
      <w:r w:rsidR="00A75AA0">
        <w:rPr>
          <w:b w:val="0"/>
          <w:bCs/>
        </w:rPr>
        <w:t xml:space="preserve">plnění předmětu </w:t>
      </w:r>
      <w:r w:rsidRPr="00DD5C5F">
        <w:rPr>
          <w:b w:val="0"/>
          <w:bCs/>
        </w:rPr>
        <w:t xml:space="preserve">díla zhotovitelem. </w:t>
      </w:r>
    </w:p>
    <w:p w14:paraId="77609D65" w14:textId="77777777" w:rsidR="00A75AA0" w:rsidRDefault="006D2C66" w:rsidP="006D2C66">
      <w:pPr>
        <w:tabs>
          <w:tab w:val="left" w:pos="0"/>
        </w:tabs>
        <w:jc w:val="both"/>
        <w:rPr>
          <w:b w:val="0"/>
          <w:bCs/>
        </w:rPr>
      </w:pPr>
      <w:r w:rsidRPr="00DD5C5F">
        <w:rPr>
          <w:b w:val="0"/>
          <w:bCs/>
        </w:rPr>
        <w:lastRenderedPageBreak/>
        <w:t xml:space="preserve">Za tímto účelem mají zástupci objednatele kdykoliv umožněn přístup na staveniště. </w:t>
      </w:r>
    </w:p>
    <w:p w14:paraId="50832A2B" w14:textId="77777777" w:rsidR="00A75AA0" w:rsidRDefault="006D2C66" w:rsidP="006D2C66">
      <w:pPr>
        <w:tabs>
          <w:tab w:val="left" w:pos="0"/>
        </w:tabs>
        <w:jc w:val="both"/>
        <w:rPr>
          <w:b w:val="0"/>
          <w:bCs/>
        </w:rPr>
      </w:pPr>
      <w:r w:rsidRPr="00DD5C5F">
        <w:rPr>
          <w:b w:val="0"/>
          <w:bCs/>
        </w:rPr>
        <w:t xml:space="preserve">Zástupce objednatele je oprávněn při zjištění vad v provádění díla požadovat, aby zhotovitel tyto vady odstranil a prováděl dílo řádným způsobem. </w:t>
      </w:r>
    </w:p>
    <w:p w14:paraId="52F5A4D6" w14:textId="77777777" w:rsidR="00A75AA0" w:rsidRDefault="006D2C66" w:rsidP="006D2C66">
      <w:pPr>
        <w:tabs>
          <w:tab w:val="left" w:pos="0"/>
        </w:tabs>
        <w:jc w:val="both"/>
        <w:rPr>
          <w:b w:val="0"/>
          <w:bCs/>
        </w:rPr>
      </w:pPr>
      <w:r w:rsidRPr="00DD5C5F">
        <w:rPr>
          <w:b w:val="0"/>
          <w:bCs/>
        </w:rPr>
        <w:t xml:space="preserve">Odstranění takto zjištěných vad je zhotovitel povinen zajistit na své náklady v přiměřené lhůtě určené zástupcem objednatele. </w:t>
      </w:r>
    </w:p>
    <w:p w14:paraId="34C19131" w14:textId="77777777" w:rsidR="00A75AA0" w:rsidRDefault="006D2C66" w:rsidP="006D2C66">
      <w:pPr>
        <w:tabs>
          <w:tab w:val="left" w:pos="0"/>
        </w:tabs>
        <w:jc w:val="both"/>
        <w:rPr>
          <w:b w:val="0"/>
          <w:bCs/>
        </w:rPr>
      </w:pPr>
      <w:r w:rsidRPr="00DD5C5F">
        <w:rPr>
          <w:b w:val="0"/>
          <w:bCs/>
        </w:rPr>
        <w:t xml:space="preserve">Zástupci objednatele jsou rovněž oprávněni dát příkaz k přerušení prací, nejsou-li odpovědní pracovníci zhotovitele dosažitelní a jsou-li zároveň ohroženy životy nebo zdraví pracovníků na stavbě, nebo hrozí-li vznik rozsáhlé škody a ohrožení osob v souvislosti s prováděním </w:t>
      </w:r>
      <w:r w:rsidR="005F6A60" w:rsidRPr="00DD5C5F">
        <w:rPr>
          <w:b w:val="0"/>
          <w:bCs/>
        </w:rPr>
        <w:t>díla</w:t>
      </w:r>
      <w:r w:rsidRPr="00DD5C5F">
        <w:rPr>
          <w:b w:val="0"/>
          <w:bCs/>
        </w:rPr>
        <w:t xml:space="preserve">. </w:t>
      </w:r>
    </w:p>
    <w:p w14:paraId="00EBCA6A" w14:textId="77777777" w:rsidR="006D2C66" w:rsidRPr="00DD5C5F" w:rsidRDefault="006D2C66" w:rsidP="006D2C66">
      <w:pPr>
        <w:tabs>
          <w:tab w:val="left" w:pos="0"/>
        </w:tabs>
        <w:jc w:val="both"/>
        <w:rPr>
          <w:b w:val="0"/>
          <w:bCs/>
        </w:rPr>
      </w:pPr>
      <w:r w:rsidRPr="00DD5C5F">
        <w:rPr>
          <w:b w:val="0"/>
          <w:bCs/>
        </w:rPr>
        <w:t>O všech skutečnostech uvedených v tomto článku Smlouvy</w:t>
      </w:r>
      <w:r w:rsidR="005F6A60" w:rsidRPr="00DD5C5F">
        <w:rPr>
          <w:b w:val="0"/>
          <w:bCs/>
        </w:rPr>
        <w:t xml:space="preserve"> o dílo</w:t>
      </w:r>
      <w:r w:rsidRPr="00DD5C5F">
        <w:rPr>
          <w:b w:val="0"/>
          <w:bCs/>
        </w:rPr>
        <w:t xml:space="preserve"> bude vždy pořízen zápis do stavebního deníku.</w:t>
      </w:r>
    </w:p>
    <w:p w14:paraId="70C0EE2A" w14:textId="77777777" w:rsidR="006D2C66" w:rsidRPr="00A75AA0" w:rsidRDefault="006D2C66" w:rsidP="006D2C66">
      <w:pPr>
        <w:tabs>
          <w:tab w:val="left" w:pos="0"/>
        </w:tabs>
        <w:jc w:val="both"/>
        <w:rPr>
          <w:b w:val="0"/>
          <w:bCs/>
          <w:sz w:val="16"/>
          <w:szCs w:val="16"/>
        </w:rPr>
      </w:pPr>
    </w:p>
    <w:p w14:paraId="347DC12A" w14:textId="77777777" w:rsidR="005F6A60" w:rsidRPr="00DD5C5F" w:rsidRDefault="005F6A60" w:rsidP="005F6A60">
      <w:pPr>
        <w:pStyle w:val="Nadpis8"/>
        <w:tabs>
          <w:tab w:val="left" w:pos="0"/>
        </w:tabs>
        <w:ind w:firstLine="0"/>
        <w:jc w:val="both"/>
      </w:pPr>
      <w:r w:rsidRPr="00DD5C5F">
        <w:t>Odst. 7</w:t>
      </w:r>
    </w:p>
    <w:p w14:paraId="576829AB" w14:textId="77777777" w:rsidR="00A75AA0" w:rsidRDefault="005F6A60" w:rsidP="006D2C66">
      <w:pPr>
        <w:tabs>
          <w:tab w:val="left" w:pos="0"/>
        </w:tabs>
        <w:jc w:val="both"/>
        <w:rPr>
          <w:b w:val="0"/>
          <w:bCs/>
        </w:rPr>
      </w:pPr>
      <w:r w:rsidRPr="00DD5C5F">
        <w:rPr>
          <w:b w:val="0"/>
          <w:bCs/>
        </w:rPr>
        <w:t>Zhotovitel je povinen vyzvat o</w:t>
      </w:r>
      <w:r w:rsidR="006D2C66" w:rsidRPr="00DD5C5F">
        <w:rPr>
          <w:b w:val="0"/>
          <w:bCs/>
        </w:rPr>
        <w:t>bjednatele zápisem do stavebního dení</w:t>
      </w:r>
      <w:r w:rsidRPr="00DD5C5F">
        <w:rPr>
          <w:b w:val="0"/>
          <w:bCs/>
        </w:rPr>
        <w:t>ku s</w:t>
      </w:r>
      <w:r w:rsidR="006D2C66" w:rsidRPr="00DD5C5F">
        <w:rPr>
          <w:b w:val="0"/>
          <w:bCs/>
        </w:rPr>
        <w:t>tavb</w:t>
      </w:r>
      <w:r w:rsidRPr="00DD5C5F">
        <w:rPr>
          <w:b w:val="0"/>
          <w:bCs/>
        </w:rPr>
        <w:t>y ke kontrole všech těch částí d</w:t>
      </w:r>
      <w:r w:rsidR="006D2C66" w:rsidRPr="00DD5C5F">
        <w:rPr>
          <w:b w:val="0"/>
          <w:bCs/>
        </w:rPr>
        <w:t>íla, které mají být zakryty</w:t>
      </w:r>
      <w:r w:rsidRPr="00DD5C5F">
        <w:rPr>
          <w:b w:val="0"/>
          <w:bCs/>
        </w:rPr>
        <w:t>,</w:t>
      </w:r>
      <w:r w:rsidR="006D2C66" w:rsidRPr="00DD5C5F">
        <w:rPr>
          <w:b w:val="0"/>
          <w:bCs/>
        </w:rPr>
        <w:t xml:space="preserve"> nebo se stanou nepřístupnými, a to nejméně 3 pracovní dny před termínem konání kontro</w:t>
      </w:r>
      <w:r w:rsidRPr="00DD5C5F">
        <w:rPr>
          <w:b w:val="0"/>
          <w:bCs/>
        </w:rPr>
        <w:t xml:space="preserve">ly. </w:t>
      </w:r>
    </w:p>
    <w:p w14:paraId="521374EA" w14:textId="77777777" w:rsidR="00A75AA0" w:rsidRDefault="005F6A60" w:rsidP="006D2C66">
      <w:pPr>
        <w:tabs>
          <w:tab w:val="left" w:pos="0"/>
        </w:tabs>
        <w:jc w:val="both"/>
        <w:rPr>
          <w:b w:val="0"/>
          <w:bCs/>
        </w:rPr>
      </w:pPr>
      <w:r w:rsidRPr="00DD5C5F">
        <w:rPr>
          <w:b w:val="0"/>
          <w:bCs/>
        </w:rPr>
        <w:t>Ke kontrole takových částí díla předloží z</w:t>
      </w:r>
      <w:r w:rsidR="006D2C66" w:rsidRPr="00DD5C5F">
        <w:rPr>
          <w:b w:val="0"/>
          <w:bCs/>
        </w:rPr>
        <w:t xml:space="preserve">hotovitel veškeré výsledky o provedených zkouškách, jakosti použitých materiálů, certifikáty a atesty, této části </w:t>
      </w:r>
      <w:r w:rsidRPr="00DD5C5F">
        <w:rPr>
          <w:b w:val="0"/>
          <w:bCs/>
        </w:rPr>
        <w:t xml:space="preserve">díla se týkajících. </w:t>
      </w:r>
    </w:p>
    <w:p w14:paraId="4F790F25" w14:textId="77777777" w:rsidR="006D2C66" w:rsidRPr="00DD5C5F" w:rsidRDefault="005F6A60" w:rsidP="006D2C66">
      <w:pPr>
        <w:tabs>
          <w:tab w:val="left" w:pos="0"/>
        </w:tabs>
        <w:jc w:val="both"/>
        <w:rPr>
          <w:b w:val="0"/>
          <w:bCs/>
        </w:rPr>
      </w:pPr>
      <w:r w:rsidRPr="00DD5C5F">
        <w:rPr>
          <w:b w:val="0"/>
          <w:bCs/>
        </w:rPr>
        <w:t>Pokud se o</w:t>
      </w:r>
      <w:r w:rsidR="006D2C66" w:rsidRPr="00DD5C5F">
        <w:rPr>
          <w:b w:val="0"/>
          <w:bCs/>
        </w:rPr>
        <w:t>bjednatel, resp. jím jmenovaný pracovník, nedostaví k</w:t>
      </w:r>
      <w:r w:rsidRPr="00DD5C5F">
        <w:rPr>
          <w:b w:val="0"/>
          <w:bCs/>
        </w:rPr>
        <w:t>e kontrole, ačkoliv k tomu byl z</w:t>
      </w:r>
      <w:r w:rsidR="006D2C66" w:rsidRPr="00DD5C5F">
        <w:rPr>
          <w:b w:val="0"/>
          <w:bCs/>
        </w:rPr>
        <w:t xml:space="preserve">hotovitelem v souladu s tímto článkem Smlouvy </w:t>
      </w:r>
      <w:r w:rsidRPr="00DD5C5F">
        <w:rPr>
          <w:b w:val="0"/>
          <w:bCs/>
        </w:rPr>
        <w:t>o dílo vyzván, je z</w:t>
      </w:r>
      <w:r w:rsidR="006D2C66" w:rsidRPr="00DD5C5F">
        <w:rPr>
          <w:b w:val="0"/>
          <w:bCs/>
        </w:rPr>
        <w:t>hotovitel oprávněn tyto konstrukce zakrýt.</w:t>
      </w:r>
    </w:p>
    <w:p w14:paraId="7246EBFC" w14:textId="77777777" w:rsidR="005F6A60" w:rsidRPr="00DD5C5F" w:rsidRDefault="005F6A60" w:rsidP="005F6A60">
      <w:pPr>
        <w:tabs>
          <w:tab w:val="left" w:pos="0"/>
        </w:tabs>
        <w:jc w:val="both"/>
        <w:rPr>
          <w:b w:val="0"/>
          <w:bCs/>
        </w:rPr>
      </w:pPr>
      <w:r w:rsidRPr="00DD5C5F">
        <w:rPr>
          <w:b w:val="0"/>
          <w:bCs/>
        </w:rPr>
        <w:t>V případě, že zhotovitel nevyzve objednatele k výše uvedené kontrole, je povinen dílo na výzvu objednatele odkrýt a nemá nárok na úhradu ani posun termínů vyvolaných odkrytím díla.</w:t>
      </w:r>
    </w:p>
    <w:p w14:paraId="25D811D1" w14:textId="77777777" w:rsidR="005F6A60" w:rsidRPr="00A75AA0" w:rsidRDefault="005F6A60" w:rsidP="006D2C66">
      <w:pPr>
        <w:tabs>
          <w:tab w:val="left" w:pos="0"/>
        </w:tabs>
        <w:jc w:val="both"/>
        <w:rPr>
          <w:b w:val="0"/>
          <w:bCs/>
          <w:sz w:val="16"/>
          <w:szCs w:val="16"/>
        </w:rPr>
      </w:pPr>
    </w:p>
    <w:p w14:paraId="6D304EB9" w14:textId="77777777" w:rsidR="005F6A60" w:rsidRPr="00DD5C5F" w:rsidRDefault="005F6A60" w:rsidP="005F6A60">
      <w:pPr>
        <w:pStyle w:val="Nadpis8"/>
        <w:tabs>
          <w:tab w:val="left" w:pos="0"/>
        </w:tabs>
        <w:ind w:firstLine="0"/>
        <w:jc w:val="both"/>
      </w:pPr>
      <w:r w:rsidRPr="00DD5C5F">
        <w:t>Odst. 8</w:t>
      </w:r>
    </w:p>
    <w:p w14:paraId="7148FA34" w14:textId="77777777" w:rsidR="00A75AA0" w:rsidRDefault="005F6A60" w:rsidP="006D2C66">
      <w:pPr>
        <w:tabs>
          <w:tab w:val="left" w:pos="0"/>
        </w:tabs>
        <w:jc w:val="both"/>
        <w:rPr>
          <w:b w:val="0"/>
          <w:bCs/>
        </w:rPr>
      </w:pPr>
      <w:r w:rsidRPr="00DD5C5F">
        <w:rPr>
          <w:b w:val="0"/>
          <w:bCs/>
        </w:rPr>
        <w:t>Pokud bude o</w:t>
      </w:r>
      <w:r w:rsidR="006D2C66" w:rsidRPr="00DD5C5F">
        <w:rPr>
          <w:b w:val="0"/>
          <w:bCs/>
        </w:rPr>
        <w:t xml:space="preserve">bjednatel požadovat </w:t>
      </w:r>
      <w:r w:rsidRPr="00DD5C5F">
        <w:rPr>
          <w:b w:val="0"/>
          <w:bCs/>
        </w:rPr>
        <w:t>odkrytí již zakrytého díla, je z</w:t>
      </w:r>
      <w:r w:rsidR="006D2C66" w:rsidRPr="00DD5C5F">
        <w:rPr>
          <w:b w:val="0"/>
          <w:bCs/>
        </w:rPr>
        <w:t>hotovitel toto povinen provést. Po</w:t>
      </w:r>
      <w:r w:rsidRPr="00DD5C5F">
        <w:rPr>
          <w:b w:val="0"/>
          <w:bCs/>
        </w:rPr>
        <w:t>kud bude po kontrole provedené o</w:t>
      </w:r>
      <w:r w:rsidR="006D2C66" w:rsidRPr="00DD5C5F">
        <w:rPr>
          <w:b w:val="0"/>
          <w:bCs/>
        </w:rPr>
        <w:t>bjednatel</w:t>
      </w:r>
      <w:r w:rsidRPr="00DD5C5F">
        <w:rPr>
          <w:b w:val="0"/>
          <w:bCs/>
        </w:rPr>
        <w:t>em</w:t>
      </w:r>
      <w:r w:rsidR="006D2C66" w:rsidRPr="00DD5C5F">
        <w:rPr>
          <w:b w:val="0"/>
          <w:bCs/>
        </w:rPr>
        <w:t xml:space="preserve"> zjištěno, že t</w:t>
      </w:r>
      <w:r w:rsidRPr="00DD5C5F">
        <w:rPr>
          <w:b w:val="0"/>
          <w:bCs/>
        </w:rPr>
        <w:t>aková část díla je bezvadná má z</w:t>
      </w:r>
      <w:r w:rsidR="006D2C66" w:rsidRPr="00DD5C5F">
        <w:rPr>
          <w:b w:val="0"/>
          <w:bCs/>
        </w:rPr>
        <w:t xml:space="preserve">hotovitel právo na úhradu nákladů spojených s </w:t>
      </w:r>
      <w:r w:rsidR="00A75AA0" w:rsidRPr="00DD5C5F">
        <w:rPr>
          <w:b w:val="0"/>
          <w:bCs/>
        </w:rPr>
        <w:t>odkrytím,</w:t>
      </w:r>
      <w:r w:rsidR="006D2C66" w:rsidRPr="00DD5C5F">
        <w:rPr>
          <w:b w:val="0"/>
          <w:bCs/>
        </w:rPr>
        <w:t xml:space="preserve"> popř. i posunutí </w:t>
      </w:r>
      <w:r w:rsidR="00A75AA0" w:rsidRPr="00DD5C5F">
        <w:rPr>
          <w:b w:val="0"/>
          <w:bCs/>
        </w:rPr>
        <w:t>termínů,</w:t>
      </w:r>
      <w:r w:rsidR="006D2C66" w:rsidRPr="00DD5C5F">
        <w:rPr>
          <w:b w:val="0"/>
          <w:bCs/>
        </w:rPr>
        <w:t xml:space="preserve"> pokud to na ně bude mít vliv. </w:t>
      </w:r>
    </w:p>
    <w:p w14:paraId="17B3856B" w14:textId="77777777" w:rsidR="006D2C66" w:rsidRPr="00DD5C5F" w:rsidRDefault="006D2C66" w:rsidP="006D2C66">
      <w:pPr>
        <w:tabs>
          <w:tab w:val="left" w:pos="0"/>
        </w:tabs>
        <w:jc w:val="both"/>
        <w:rPr>
          <w:b w:val="0"/>
          <w:bCs/>
        </w:rPr>
      </w:pPr>
      <w:r w:rsidRPr="00DD5C5F">
        <w:rPr>
          <w:b w:val="0"/>
          <w:bCs/>
        </w:rPr>
        <w:t>Pokud však bude kontrolou zjištěno</w:t>
      </w:r>
      <w:r w:rsidR="005F6A60" w:rsidRPr="00DD5C5F">
        <w:rPr>
          <w:b w:val="0"/>
          <w:bCs/>
        </w:rPr>
        <w:t>, že zakryté dílo je vadné, je z</w:t>
      </w:r>
      <w:r w:rsidRPr="00DD5C5F">
        <w:rPr>
          <w:b w:val="0"/>
          <w:bCs/>
        </w:rPr>
        <w:t>hotovitel povinen vady odstranit a nemá nárok na úhradu ani posun termínů vyvolaných odkrytím díla.</w:t>
      </w:r>
    </w:p>
    <w:p w14:paraId="5D121C55" w14:textId="77777777" w:rsidR="006D2C66" w:rsidRPr="00A75AA0" w:rsidRDefault="006D2C66" w:rsidP="006D2C66">
      <w:pPr>
        <w:tabs>
          <w:tab w:val="left" w:pos="0"/>
        </w:tabs>
        <w:jc w:val="both"/>
        <w:rPr>
          <w:b w:val="0"/>
          <w:bCs/>
          <w:sz w:val="16"/>
          <w:szCs w:val="16"/>
        </w:rPr>
      </w:pPr>
    </w:p>
    <w:p w14:paraId="1AD5C724" w14:textId="77777777" w:rsidR="005F6A60" w:rsidRPr="00DD5C5F" w:rsidRDefault="005F6A60" w:rsidP="005F6A60">
      <w:pPr>
        <w:pStyle w:val="Nadpis8"/>
        <w:tabs>
          <w:tab w:val="left" w:pos="0"/>
        </w:tabs>
        <w:ind w:firstLine="0"/>
        <w:jc w:val="both"/>
      </w:pPr>
      <w:r w:rsidRPr="00DD5C5F">
        <w:t xml:space="preserve">Odst. 9 </w:t>
      </w:r>
    </w:p>
    <w:p w14:paraId="164576E3" w14:textId="77777777" w:rsidR="00A75AA0" w:rsidRDefault="006D2C66" w:rsidP="006D2C66">
      <w:pPr>
        <w:tabs>
          <w:tab w:val="left" w:pos="0"/>
        </w:tabs>
        <w:jc w:val="both"/>
        <w:rPr>
          <w:b w:val="0"/>
          <w:bCs/>
        </w:rPr>
      </w:pPr>
      <w:r w:rsidRPr="00DD5C5F">
        <w:rPr>
          <w:b w:val="0"/>
          <w:bCs/>
        </w:rPr>
        <w:t xml:space="preserve">Pokud nejsou v projektové dokumentaci výslovně uvedeny materiály, výrobky, vybavení či jiné náležitosti, které mají být při provádění </w:t>
      </w:r>
      <w:r w:rsidR="007802C9" w:rsidRPr="00DD5C5F">
        <w:rPr>
          <w:b w:val="0"/>
          <w:bCs/>
        </w:rPr>
        <w:t>díla použity, je z</w:t>
      </w:r>
      <w:r w:rsidRPr="00DD5C5F">
        <w:rPr>
          <w:b w:val="0"/>
          <w:bCs/>
        </w:rPr>
        <w:t>h</w:t>
      </w:r>
      <w:r w:rsidR="007802C9" w:rsidRPr="00DD5C5F">
        <w:rPr>
          <w:b w:val="0"/>
          <w:bCs/>
        </w:rPr>
        <w:t>otovitel povinen při provádění d</w:t>
      </w:r>
      <w:r w:rsidRPr="00DD5C5F">
        <w:rPr>
          <w:b w:val="0"/>
          <w:bCs/>
        </w:rPr>
        <w:t xml:space="preserve">íla použít pouze ty materiály, výrobky, vybavení či jiné náležitosti, které mají takové vlastnosti, aby po celou dobu existence </w:t>
      </w:r>
      <w:r w:rsidR="007802C9" w:rsidRPr="00DD5C5F">
        <w:rPr>
          <w:b w:val="0"/>
          <w:bCs/>
        </w:rPr>
        <w:t>díla</w:t>
      </w:r>
      <w:r w:rsidRPr="00DD5C5F">
        <w:rPr>
          <w:b w:val="0"/>
          <w:bCs/>
        </w:rPr>
        <w:t xml:space="preserve"> byla zaručena jejich mechanická pevnost, stabilita, požární bezpečnost a hygienické požadavky a další obvyklé vlastnosti. </w:t>
      </w:r>
    </w:p>
    <w:p w14:paraId="01EEAEE5" w14:textId="77777777" w:rsidR="006D2C66" w:rsidRPr="00DD5C5F" w:rsidRDefault="006D2C66" w:rsidP="006D2C66">
      <w:pPr>
        <w:tabs>
          <w:tab w:val="left" w:pos="0"/>
        </w:tabs>
        <w:jc w:val="both"/>
        <w:rPr>
          <w:b w:val="0"/>
          <w:bCs/>
        </w:rPr>
      </w:pPr>
      <w:r w:rsidRPr="00DD5C5F">
        <w:rPr>
          <w:b w:val="0"/>
          <w:bCs/>
        </w:rPr>
        <w:t xml:space="preserve">K veškerým materiálům, výrobkům, vybavení či jiným náležitostem, použitým při provádění </w:t>
      </w:r>
      <w:r w:rsidR="007802C9" w:rsidRPr="00DD5C5F">
        <w:rPr>
          <w:b w:val="0"/>
          <w:bCs/>
        </w:rPr>
        <w:t>díla, je z</w:t>
      </w:r>
      <w:r w:rsidRPr="00DD5C5F">
        <w:rPr>
          <w:b w:val="0"/>
          <w:bCs/>
        </w:rPr>
        <w:t xml:space="preserve">hotovitel povinen doložit </w:t>
      </w:r>
      <w:r w:rsidR="00A75AA0">
        <w:rPr>
          <w:b w:val="0"/>
          <w:bCs/>
        </w:rPr>
        <w:t xml:space="preserve">aktuálně </w:t>
      </w:r>
      <w:r w:rsidRPr="00DD5C5F">
        <w:rPr>
          <w:b w:val="0"/>
          <w:bCs/>
        </w:rPr>
        <w:t>platné doklady, osvědčující možnost jejich použití v</w:t>
      </w:r>
      <w:r w:rsidR="00A75AA0">
        <w:rPr>
          <w:b w:val="0"/>
          <w:bCs/>
        </w:rPr>
        <w:t> EU, resp. v České republice</w:t>
      </w:r>
      <w:r w:rsidRPr="00DD5C5F">
        <w:rPr>
          <w:b w:val="0"/>
          <w:bCs/>
        </w:rPr>
        <w:t>.</w:t>
      </w:r>
    </w:p>
    <w:p w14:paraId="3CB84528" w14:textId="77777777" w:rsidR="006D2C66" w:rsidRPr="00A75AA0" w:rsidRDefault="006D2C66" w:rsidP="006D2C66">
      <w:pPr>
        <w:tabs>
          <w:tab w:val="left" w:pos="0"/>
        </w:tabs>
        <w:jc w:val="both"/>
        <w:rPr>
          <w:b w:val="0"/>
          <w:bCs/>
          <w:sz w:val="16"/>
          <w:szCs w:val="16"/>
        </w:rPr>
      </w:pPr>
    </w:p>
    <w:p w14:paraId="0441F1B2" w14:textId="77777777" w:rsidR="007802C9" w:rsidRPr="00DD5C5F" w:rsidRDefault="007802C9" w:rsidP="007802C9">
      <w:pPr>
        <w:pStyle w:val="Nadpis8"/>
        <w:tabs>
          <w:tab w:val="left" w:pos="0"/>
        </w:tabs>
        <w:ind w:firstLine="0"/>
        <w:jc w:val="both"/>
      </w:pPr>
      <w:r w:rsidRPr="00DD5C5F">
        <w:t>Odst. 10</w:t>
      </w:r>
    </w:p>
    <w:p w14:paraId="70E1DBD4" w14:textId="77777777" w:rsidR="006D2C66" w:rsidRPr="00DD5C5F" w:rsidRDefault="006D2C66" w:rsidP="006D2C66">
      <w:pPr>
        <w:tabs>
          <w:tab w:val="left" w:pos="0"/>
        </w:tabs>
        <w:jc w:val="both"/>
        <w:rPr>
          <w:b w:val="0"/>
          <w:bCs/>
        </w:rPr>
      </w:pPr>
      <w:r w:rsidRPr="00DD5C5F">
        <w:rPr>
          <w:b w:val="0"/>
          <w:bCs/>
        </w:rPr>
        <w:t xml:space="preserve">Veškeré škody, které budou způsobeny použitím materiálů, výrobků, vybavení či jiných náležitostí neodpovídajících </w:t>
      </w:r>
      <w:r w:rsidR="00A75AA0">
        <w:rPr>
          <w:b w:val="0"/>
          <w:bCs/>
        </w:rPr>
        <w:t xml:space="preserve">ustanovením této </w:t>
      </w:r>
      <w:r w:rsidRPr="00DD5C5F">
        <w:rPr>
          <w:b w:val="0"/>
          <w:bCs/>
        </w:rPr>
        <w:t>Smlouv</w:t>
      </w:r>
      <w:r w:rsidR="00A75AA0">
        <w:rPr>
          <w:b w:val="0"/>
          <w:bCs/>
        </w:rPr>
        <w:t>y</w:t>
      </w:r>
      <w:r w:rsidR="007802C9" w:rsidRPr="00DD5C5F">
        <w:rPr>
          <w:b w:val="0"/>
          <w:bCs/>
        </w:rPr>
        <w:t xml:space="preserve"> o dílo, včetně jejích p</w:t>
      </w:r>
      <w:r w:rsidRPr="00DD5C5F">
        <w:rPr>
          <w:b w:val="0"/>
          <w:bCs/>
        </w:rPr>
        <w:t xml:space="preserve">říloh, musí </w:t>
      </w:r>
      <w:r w:rsidR="007802C9" w:rsidRPr="00DD5C5F">
        <w:rPr>
          <w:b w:val="0"/>
          <w:bCs/>
        </w:rPr>
        <w:t>z</w:t>
      </w:r>
      <w:r w:rsidRPr="00DD5C5F">
        <w:rPr>
          <w:b w:val="0"/>
          <w:bCs/>
        </w:rPr>
        <w:t xml:space="preserve">hotovitel bezodkladně odstranit </w:t>
      </w:r>
      <w:r w:rsidR="00A75AA0">
        <w:rPr>
          <w:b w:val="0"/>
          <w:bCs/>
        </w:rPr>
        <w:t xml:space="preserve">na </w:t>
      </w:r>
      <w:r w:rsidRPr="00DD5C5F">
        <w:rPr>
          <w:b w:val="0"/>
          <w:bCs/>
        </w:rPr>
        <w:t>vlastní náklad</w:t>
      </w:r>
      <w:r w:rsidR="00A75AA0">
        <w:rPr>
          <w:b w:val="0"/>
          <w:bCs/>
        </w:rPr>
        <w:t>y.</w:t>
      </w:r>
    </w:p>
    <w:p w14:paraId="23BB4DA0" w14:textId="77777777" w:rsidR="006D2C66" w:rsidRPr="00A75AA0" w:rsidRDefault="006D2C66" w:rsidP="006D2C66">
      <w:pPr>
        <w:tabs>
          <w:tab w:val="left" w:pos="0"/>
        </w:tabs>
        <w:jc w:val="both"/>
        <w:rPr>
          <w:b w:val="0"/>
          <w:bCs/>
          <w:sz w:val="16"/>
          <w:szCs w:val="16"/>
        </w:rPr>
      </w:pPr>
    </w:p>
    <w:p w14:paraId="639DC578" w14:textId="77777777" w:rsidR="007802C9" w:rsidRPr="00DD5C5F" w:rsidRDefault="007802C9" w:rsidP="007802C9">
      <w:pPr>
        <w:pStyle w:val="Nadpis8"/>
        <w:tabs>
          <w:tab w:val="left" w:pos="0"/>
        </w:tabs>
        <w:ind w:firstLine="0"/>
        <w:jc w:val="both"/>
      </w:pPr>
      <w:r w:rsidRPr="00DD5C5F">
        <w:t>Odst. 11</w:t>
      </w:r>
    </w:p>
    <w:p w14:paraId="36AD7E56" w14:textId="77777777" w:rsidR="00A75AA0" w:rsidRDefault="006D2C66" w:rsidP="006D2C66">
      <w:pPr>
        <w:tabs>
          <w:tab w:val="left" w:pos="0"/>
        </w:tabs>
        <w:jc w:val="both"/>
        <w:rPr>
          <w:b w:val="0"/>
          <w:bCs/>
        </w:rPr>
      </w:pPr>
      <w:r w:rsidRPr="00DD5C5F">
        <w:rPr>
          <w:b w:val="0"/>
          <w:bCs/>
        </w:rPr>
        <w:t xml:space="preserve">Zhotovitel se zavazuje, že veškerý materiál bude dodán v 1. jakostní třídě, včetně atestu pro </w:t>
      </w:r>
      <w:r w:rsidR="00A75AA0">
        <w:rPr>
          <w:b w:val="0"/>
          <w:bCs/>
        </w:rPr>
        <w:t xml:space="preserve">EU, resp. pro </w:t>
      </w:r>
      <w:r w:rsidRPr="00DD5C5F">
        <w:rPr>
          <w:b w:val="0"/>
          <w:bCs/>
        </w:rPr>
        <w:t xml:space="preserve">Českou republiku. </w:t>
      </w:r>
    </w:p>
    <w:p w14:paraId="38D478BE" w14:textId="77777777" w:rsidR="006D2C66" w:rsidRPr="00DD5C5F" w:rsidRDefault="006D2C66" w:rsidP="006D2C66">
      <w:pPr>
        <w:tabs>
          <w:tab w:val="left" w:pos="0"/>
        </w:tabs>
        <w:jc w:val="both"/>
        <w:rPr>
          <w:b w:val="0"/>
          <w:bCs/>
        </w:rPr>
      </w:pPr>
      <w:r w:rsidRPr="00DD5C5F">
        <w:rPr>
          <w:b w:val="0"/>
          <w:bCs/>
        </w:rPr>
        <w:t>Veškeré materiály a v</w:t>
      </w:r>
      <w:r w:rsidR="007802C9" w:rsidRPr="00DD5C5F">
        <w:rPr>
          <w:b w:val="0"/>
          <w:bCs/>
        </w:rPr>
        <w:t>ýrobky, které budou použity v čá</w:t>
      </w:r>
      <w:r w:rsidRPr="00DD5C5F">
        <w:rPr>
          <w:b w:val="0"/>
          <w:bCs/>
        </w:rPr>
        <w:t>sti stavby, kde bude docházet ke styku s pitnou vodou, budou doloženy atestem Hlavního hygienika ČR.</w:t>
      </w:r>
    </w:p>
    <w:p w14:paraId="4A28E026" w14:textId="77777777" w:rsidR="003749AE" w:rsidRPr="00DA0E95" w:rsidRDefault="003749AE" w:rsidP="0059086D">
      <w:pPr>
        <w:tabs>
          <w:tab w:val="left" w:pos="0"/>
        </w:tabs>
        <w:jc w:val="both"/>
        <w:rPr>
          <w:sz w:val="16"/>
          <w:szCs w:val="16"/>
        </w:rPr>
      </w:pPr>
    </w:p>
    <w:p w14:paraId="1D2BE474" w14:textId="77777777" w:rsidR="003749AE" w:rsidRPr="00DD5C5F" w:rsidRDefault="003749AE" w:rsidP="0059086D">
      <w:pPr>
        <w:pStyle w:val="Nadpis4"/>
        <w:tabs>
          <w:tab w:val="left" w:pos="0"/>
          <w:tab w:val="left" w:pos="851"/>
        </w:tabs>
        <w:jc w:val="both"/>
      </w:pPr>
      <w:r w:rsidRPr="00DD5C5F">
        <w:t>VII. PŘEDÁNÍ A PŘEVZETÍ DÍLA</w:t>
      </w:r>
    </w:p>
    <w:p w14:paraId="37E7F708" w14:textId="77777777" w:rsidR="003749AE" w:rsidRPr="00DA0E95" w:rsidRDefault="003749AE" w:rsidP="0059086D">
      <w:pPr>
        <w:tabs>
          <w:tab w:val="left" w:pos="0"/>
        </w:tabs>
        <w:jc w:val="both"/>
        <w:rPr>
          <w:sz w:val="16"/>
          <w:szCs w:val="16"/>
        </w:rPr>
      </w:pPr>
    </w:p>
    <w:p w14:paraId="58FCACEB" w14:textId="77777777" w:rsidR="003749AE" w:rsidRPr="00DA0E95" w:rsidRDefault="003749AE" w:rsidP="0059086D">
      <w:pPr>
        <w:tabs>
          <w:tab w:val="left" w:pos="0"/>
        </w:tabs>
        <w:jc w:val="both"/>
        <w:rPr>
          <w:sz w:val="16"/>
          <w:szCs w:val="16"/>
        </w:rPr>
      </w:pPr>
      <w:r w:rsidRPr="00DD5C5F">
        <w:t>Odst. 1</w:t>
      </w:r>
    </w:p>
    <w:p w14:paraId="7082AA5B" w14:textId="77777777" w:rsidR="00DA0E95" w:rsidRDefault="003749AE" w:rsidP="0059086D">
      <w:pPr>
        <w:tabs>
          <w:tab w:val="left" w:pos="0"/>
        </w:tabs>
        <w:jc w:val="both"/>
        <w:rPr>
          <w:b w:val="0"/>
        </w:rPr>
      </w:pPr>
      <w:r w:rsidRPr="00DD5C5F">
        <w:rPr>
          <w:b w:val="0"/>
        </w:rPr>
        <w:t xml:space="preserve">Zhotovitel </w:t>
      </w:r>
      <w:r w:rsidR="00DA0E95">
        <w:rPr>
          <w:b w:val="0"/>
        </w:rPr>
        <w:t xml:space="preserve">protokolárně </w:t>
      </w:r>
      <w:r w:rsidRPr="00DD5C5F">
        <w:rPr>
          <w:b w:val="0"/>
        </w:rPr>
        <w:t xml:space="preserve">předá </w:t>
      </w:r>
      <w:r w:rsidR="00DA0E95">
        <w:rPr>
          <w:b w:val="0"/>
        </w:rPr>
        <w:t xml:space="preserve">dokončené </w:t>
      </w:r>
      <w:r w:rsidRPr="00DD5C5F">
        <w:rPr>
          <w:b w:val="0"/>
        </w:rPr>
        <w:t xml:space="preserve">dílo objednateli bez vad a nedodělků. </w:t>
      </w:r>
    </w:p>
    <w:p w14:paraId="5FCE4FFB" w14:textId="77777777" w:rsidR="003749AE" w:rsidRPr="00DD5C5F" w:rsidRDefault="003749AE" w:rsidP="0059086D">
      <w:pPr>
        <w:tabs>
          <w:tab w:val="left" w:pos="0"/>
        </w:tabs>
        <w:jc w:val="both"/>
        <w:rPr>
          <w:b w:val="0"/>
        </w:rPr>
      </w:pPr>
      <w:r w:rsidRPr="00DD5C5F">
        <w:rPr>
          <w:b w:val="0"/>
        </w:rPr>
        <w:t>Objednatel není povinen převzít dílo, které vykazuje vady a nedodělky.</w:t>
      </w:r>
    </w:p>
    <w:p w14:paraId="08DF31D2" w14:textId="77777777" w:rsidR="00430CA0" w:rsidRPr="00DA0E95" w:rsidRDefault="00430CA0" w:rsidP="00430CA0">
      <w:pPr>
        <w:tabs>
          <w:tab w:val="left" w:pos="0"/>
        </w:tabs>
        <w:jc w:val="both"/>
        <w:rPr>
          <w:bCs/>
          <w:sz w:val="16"/>
          <w:szCs w:val="16"/>
        </w:rPr>
      </w:pPr>
    </w:p>
    <w:p w14:paraId="7586EC66" w14:textId="77777777" w:rsidR="00430CA0" w:rsidRPr="00DA0E95" w:rsidRDefault="00430CA0" w:rsidP="00430CA0">
      <w:pPr>
        <w:tabs>
          <w:tab w:val="left" w:pos="0"/>
        </w:tabs>
        <w:jc w:val="both"/>
        <w:rPr>
          <w:bCs/>
        </w:rPr>
      </w:pPr>
      <w:r w:rsidRPr="00DA0E95">
        <w:rPr>
          <w:bCs/>
        </w:rPr>
        <w:t>Odst. 2</w:t>
      </w:r>
    </w:p>
    <w:p w14:paraId="5427FE36" w14:textId="77777777" w:rsidR="003749AE" w:rsidRDefault="00430CA0" w:rsidP="0059086D">
      <w:pPr>
        <w:tabs>
          <w:tab w:val="left" w:pos="0"/>
        </w:tabs>
        <w:jc w:val="both"/>
        <w:rPr>
          <w:b w:val="0"/>
          <w:szCs w:val="24"/>
        </w:rPr>
      </w:pPr>
      <w:r w:rsidRPr="00DA0E95">
        <w:rPr>
          <w:b w:val="0"/>
        </w:rPr>
        <w:t xml:space="preserve">V případě, že </w:t>
      </w:r>
      <w:r w:rsidRPr="00DA0E95">
        <w:rPr>
          <w:b w:val="0"/>
          <w:szCs w:val="24"/>
        </w:rPr>
        <w:t xml:space="preserve">objednatel </w:t>
      </w:r>
      <w:r w:rsidR="00DA0E95">
        <w:rPr>
          <w:b w:val="0"/>
          <w:szCs w:val="24"/>
        </w:rPr>
        <w:t xml:space="preserve">protokolárně </w:t>
      </w:r>
      <w:r w:rsidRPr="00DA0E95">
        <w:rPr>
          <w:b w:val="0"/>
          <w:szCs w:val="24"/>
        </w:rPr>
        <w:t>převezme dokončené dílo s vadami a nedodělky</w:t>
      </w:r>
      <w:r w:rsidR="00DA0E95">
        <w:rPr>
          <w:b w:val="0"/>
          <w:szCs w:val="24"/>
        </w:rPr>
        <w:t xml:space="preserve"> nebránícími užívání díla</w:t>
      </w:r>
      <w:r w:rsidRPr="00DA0E95">
        <w:rPr>
          <w:b w:val="0"/>
          <w:szCs w:val="24"/>
        </w:rPr>
        <w:t xml:space="preserve">, zavazuje se zhotovitel tyto vady a nedodělky odstranit </w:t>
      </w:r>
      <w:r w:rsidR="00DA0E95">
        <w:rPr>
          <w:b w:val="0"/>
          <w:szCs w:val="24"/>
        </w:rPr>
        <w:t xml:space="preserve">ve lhůtě </w:t>
      </w:r>
      <w:r w:rsidRPr="00DA0E95">
        <w:rPr>
          <w:b w:val="0"/>
          <w:szCs w:val="24"/>
        </w:rPr>
        <w:t xml:space="preserve">do 14 </w:t>
      </w:r>
      <w:r w:rsidR="00DA0E95">
        <w:rPr>
          <w:b w:val="0"/>
          <w:szCs w:val="24"/>
        </w:rPr>
        <w:t xml:space="preserve">pracovních </w:t>
      </w:r>
      <w:r w:rsidRPr="00DA0E95">
        <w:rPr>
          <w:b w:val="0"/>
          <w:szCs w:val="24"/>
        </w:rPr>
        <w:t xml:space="preserve">dnů ode dne </w:t>
      </w:r>
      <w:r w:rsidR="00DA0E95">
        <w:rPr>
          <w:b w:val="0"/>
          <w:szCs w:val="24"/>
        </w:rPr>
        <w:t xml:space="preserve">předání a </w:t>
      </w:r>
      <w:r w:rsidRPr="00DA0E95">
        <w:rPr>
          <w:b w:val="0"/>
          <w:szCs w:val="24"/>
        </w:rPr>
        <w:t>převzetí díla.</w:t>
      </w:r>
    </w:p>
    <w:p w14:paraId="1D5052E2" w14:textId="77777777" w:rsidR="00430CA0" w:rsidRPr="00DA0E95" w:rsidRDefault="00430CA0" w:rsidP="00430CA0">
      <w:pPr>
        <w:tabs>
          <w:tab w:val="left" w:pos="0"/>
        </w:tabs>
        <w:jc w:val="both"/>
        <w:rPr>
          <w:bCs/>
          <w:sz w:val="16"/>
          <w:szCs w:val="16"/>
        </w:rPr>
      </w:pPr>
    </w:p>
    <w:p w14:paraId="2D8865D8" w14:textId="77777777" w:rsidR="00430CA0" w:rsidRPr="00DD5C5F" w:rsidRDefault="00430CA0" w:rsidP="00430CA0">
      <w:pPr>
        <w:tabs>
          <w:tab w:val="left" w:pos="0"/>
        </w:tabs>
        <w:jc w:val="both"/>
        <w:rPr>
          <w:bCs/>
        </w:rPr>
      </w:pPr>
      <w:r w:rsidRPr="00DD5C5F">
        <w:rPr>
          <w:bCs/>
        </w:rPr>
        <w:t>Odst. 3</w:t>
      </w:r>
    </w:p>
    <w:p w14:paraId="64B7DCB8" w14:textId="77777777" w:rsidR="003749AE" w:rsidRPr="00DD5C5F" w:rsidRDefault="003749AE" w:rsidP="0059086D">
      <w:pPr>
        <w:tabs>
          <w:tab w:val="left" w:pos="0"/>
        </w:tabs>
        <w:jc w:val="both"/>
        <w:rPr>
          <w:b w:val="0"/>
        </w:rPr>
      </w:pPr>
      <w:r w:rsidRPr="00DD5C5F">
        <w:rPr>
          <w:b w:val="0"/>
        </w:rPr>
        <w:t xml:space="preserve">Splněním předmětu </w:t>
      </w:r>
      <w:r w:rsidR="00DA0E95">
        <w:rPr>
          <w:b w:val="0"/>
        </w:rPr>
        <w:t xml:space="preserve">díla dle této </w:t>
      </w:r>
      <w:r w:rsidRPr="00DD5C5F">
        <w:rPr>
          <w:b w:val="0"/>
        </w:rPr>
        <w:t>Smlouvy o dílo</w:t>
      </w:r>
      <w:r w:rsidR="00DA0E95">
        <w:rPr>
          <w:b w:val="0"/>
        </w:rPr>
        <w:t>,</w:t>
      </w:r>
      <w:r w:rsidRPr="00DD5C5F">
        <w:rPr>
          <w:b w:val="0"/>
        </w:rPr>
        <w:t xml:space="preserve"> se rozumí úplné dokončení </w:t>
      </w:r>
      <w:r w:rsidR="00DA0E95">
        <w:rPr>
          <w:b w:val="0"/>
        </w:rPr>
        <w:t xml:space="preserve">předmětu </w:t>
      </w:r>
      <w:r w:rsidRPr="00DD5C5F">
        <w:rPr>
          <w:b w:val="0"/>
        </w:rPr>
        <w:t>díla splňující</w:t>
      </w:r>
      <w:r w:rsidR="00DA0E95">
        <w:rPr>
          <w:b w:val="0"/>
        </w:rPr>
        <w:t>ho</w:t>
      </w:r>
      <w:r w:rsidRPr="00DD5C5F">
        <w:rPr>
          <w:b w:val="0"/>
        </w:rPr>
        <w:t xml:space="preserve"> hygienické, požární a bezpečnostní předpisy, vyklizení místa plnění a podepsání protokolu o předání a převzetí předmětu díla, včetně příslušných dokladů, provozních řádů technologických zařízení, dokladů o předepsaných zkouškách a revizích, dokumentace skutečného provedení a odstranění všech případných vad a nedodělků.</w:t>
      </w:r>
    </w:p>
    <w:p w14:paraId="7C9B6318" w14:textId="77777777" w:rsidR="005B386D" w:rsidRPr="00DA0E95" w:rsidRDefault="005B386D" w:rsidP="005B386D">
      <w:pPr>
        <w:tabs>
          <w:tab w:val="left" w:pos="0"/>
        </w:tabs>
        <w:jc w:val="both"/>
        <w:rPr>
          <w:bCs/>
          <w:sz w:val="16"/>
          <w:szCs w:val="16"/>
        </w:rPr>
      </w:pPr>
    </w:p>
    <w:p w14:paraId="70359144" w14:textId="77777777" w:rsidR="00430CA0" w:rsidRPr="00DD5C5F" w:rsidRDefault="00430CA0" w:rsidP="00430CA0">
      <w:pPr>
        <w:tabs>
          <w:tab w:val="left" w:pos="0"/>
        </w:tabs>
        <w:jc w:val="both"/>
        <w:rPr>
          <w:bCs/>
        </w:rPr>
      </w:pPr>
      <w:r w:rsidRPr="00DD5C5F">
        <w:rPr>
          <w:bCs/>
        </w:rPr>
        <w:t>Odst. 4</w:t>
      </w:r>
    </w:p>
    <w:p w14:paraId="5212E027" w14:textId="77777777" w:rsidR="005B386D" w:rsidRPr="00DD5C5F" w:rsidRDefault="005B386D" w:rsidP="005B386D">
      <w:pPr>
        <w:tabs>
          <w:tab w:val="left" w:pos="0"/>
        </w:tabs>
        <w:jc w:val="both"/>
        <w:rPr>
          <w:b w:val="0"/>
        </w:rPr>
      </w:pPr>
      <w:r w:rsidRPr="00DD5C5F">
        <w:rPr>
          <w:b w:val="0"/>
        </w:rPr>
        <w:t xml:space="preserve">O </w:t>
      </w:r>
      <w:r w:rsidR="00982581" w:rsidRPr="00DD5C5F">
        <w:rPr>
          <w:b w:val="0"/>
        </w:rPr>
        <w:t xml:space="preserve">předání provedeného </w:t>
      </w:r>
      <w:r w:rsidR="00DA0E95">
        <w:rPr>
          <w:b w:val="0"/>
        </w:rPr>
        <w:t xml:space="preserve">předmětu </w:t>
      </w:r>
      <w:r w:rsidR="00982581" w:rsidRPr="00DD5C5F">
        <w:rPr>
          <w:b w:val="0"/>
        </w:rPr>
        <w:t>díla z</w:t>
      </w:r>
      <w:r w:rsidRPr="00DD5C5F">
        <w:rPr>
          <w:b w:val="0"/>
        </w:rPr>
        <w:t>hoto</w:t>
      </w:r>
      <w:r w:rsidR="00982581" w:rsidRPr="00DD5C5F">
        <w:rPr>
          <w:b w:val="0"/>
        </w:rPr>
        <w:t xml:space="preserve">vitelem a převzetí provedeného </w:t>
      </w:r>
      <w:r w:rsidR="00DA0E95">
        <w:rPr>
          <w:b w:val="0"/>
        </w:rPr>
        <w:t xml:space="preserve">předmětu </w:t>
      </w:r>
      <w:r w:rsidR="00982581" w:rsidRPr="00DD5C5F">
        <w:rPr>
          <w:b w:val="0"/>
        </w:rPr>
        <w:t>díla o</w:t>
      </w:r>
      <w:r w:rsidRPr="00DD5C5F">
        <w:rPr>
          <w:b w:val="0"/>
        </w:rPr>
        <w:t xml:space="preserve">bjednatelem </w:t>
      </w:r>
      <w:proofErr w:type="gramStart"/>
      <w:r w:rsidRPr="00DD5C5F">
        <w:rPr>
          <w:b w:val="0"/>
        </w:rPr>
        <w:t>sepíší</w:t>
      </w:r>
      <w:proofErr w:type="gramEnd"/>
      <w:r w:rsidRPr="00DD5C5F">
        <w:rPr>
          <w:b w:val="0"/>
        </w:rPr>
        <w:t xml:space="preserve"> smluvní strany této Smlouvy</w:t>
      </w:r>
      <w:r w:rsidR="00982581" w:rsidRPr="00DD5C5F">
        <w:rPr>
          <w:b w:val="0"/>
        </w:rPr>
        <w:t xml:space="preserve"> o dílo</w:t>
      </w:r>
      <w:r w:rsidRPr="00DD5C5F">
        <w:rPr>
          <w:b w:val="0"/>
        </w:rPr>
        <w:t xml:space="preserve"> předávací protokol, který bude obsahovat i případné výhrady </w:t>
      </w:r>
      <w:r w:rsidR="00982581" w:rsidRPr="00DD5C5F">
        <w:rPr>
          <w:b w:val="0"/>
        </w:rPr>
        <w:t>o</w:t>
      </w:r>
      <w:r w:rsidRPr="00DD5C5F">
        <w:rPr>
          <w:b w:val="0"/>
        </w:rPr>
        <w:t>bjednatele.</w:t>
      </w:r>
    </w:p>
    <w:p w14:paraId="392E1B26" w14:textId="77777777" w:rsidR="005B386D" w:rsidRPr="00DA0E95" w:rsidRDefault="005B386D" w:rsidP="005B386D">
      <w:pPr>
        <w:tabs>
          <w:tab w:val="left" w:pos="0"/>
        </w:tabs>
        <w:jc w:val="both"/>
        <w:rPr>
          <w:b w:val="0"/>
          <w:sz w:val="16"/>
          <w:szCs w:val="16"/>
        </w:rPr>
      </w:pPr>
    </w:p>
    <w:p w14:paraId="38D4589F" w14:textId="77777777" w:rsidR="00430CA0" w:rsidRPr="00DD5C5F" w:rsidRDefault="00430CA0" w:rsidP="00430CA0">
      <w:pPr>
        <w:tabs>
          <w:tab w:val="left" w:pos="0"/>
        </w:tabs>
        <w:jc w:val="both"/>
        <w:rPr>
          <w:bCs/>
        </w:rPr>
      </w:pPr>
      <w:r w:rsidRPr="00DD5C5F">
        <w:rPr>
          <w:bCs/>
        </w:rPr>
        <w:t xml:space="preserve">Odst. </w:t>
      </w:r>
      <w:r>
        <w:rPr>
          <w:bCs/>
        </w:rPr>
        <w:t>5</w:t>
      </w:r>
    </w:p>
    <w:p w14:paraId="4558A11B" w14:textId="77777777" w:rsidR="005B386D" w:rsidRPr="00DD5C5F" w:rsidRDefault="005B386D" w:rsidP="005B386D">
      <w:pPr>
        <w:tabs>
          <w:tab w:val="left" w:pos="0"/>
        </w:tabs>
        <w:jc w:val="both"/>
        <w:rPr>
          <w:b w:val="0"/>
        </w:rPr>
      </w:pPr>
      <w:r w:rsidRPr="00DD5C5F">
        <w:rPr>
          <w:b w:val="0"/>
        </w:rPr>
        <w:t>Současn</w:t>
      </w:r>
      <w:r w:rsidR="00982581" w:rsidRPr="00DD5C5F">
        <w:rPr>
          <w:b w:val="0"/>
        </w:rPr>
        <w:t>ě s</w:t>
      </w:r>
      <w:r w:rsidR="00DA0E95">
        <w:rPr>
          <w:b w:val="0"/>
        </w:rPr>
        <w:t xml:space="preserve"> předmětem </w:t>
      </w:r>
      <w:r w:rsidR="00982581" w:rsidRPr="00DD5C5F">
        <w:rPr>
          <w:b w:val="0"/>
        </w:rPr>
        <w:t>d</w:t>
      </w:r>
      <w:r w:rsidRPr="00DD5C5F">
        <w:rPr>
          <w:b w:val="0"/>
        </w:rPr>
        <w:t>íl</w:t>
      </w:r>
      <w:r w:rsidR="00DA0E95">
        <w:rPr>
          <w:b w:val="0"/>
        </w:rPr>
        <w:t>a</w:t>
      </w:r>
      <w:r w:rsidRPr="00DD5C5F">
        <w:rPr>
          <w:b w:val="0"/>
        </w:rPr>
        <w:t xml:space="preserve"> je </w:t>
      </w:r>
      <w:r w:rsidR="00982581" w:rsidRPr="00DD5C5F">
        <w:rPr>
          <w:b w:val="0"/>
        </w:rPr>
        <w:t>zhotovitel povinen předat o</w:t>
      </w:r>
      <w:r w:rsidRPr="00DD5C5F">
        <w:rPr>
          <w:b w:val="0"/>
        </w:rPr>
        <w:t>bjednateli veškeré dokument</w:t>
      </w:r>
      <w:r w:rsidR="00982581" w:rsidRPr="00DD5C5F">
        <w:rPr>
          <w:b w:val="0"/>
        </w:rPr>
        <w:t>y, plány a jiné listiny, které z</w:t>
      </w:r>
      <w:r w:rsidRPr="00DD5C5F">
        <w:rPr>
          <w:b w:val="0"/>
        </w:rPr>
        <w:t>hotovitel získal n</w:t>
      </w:r>
      <w:r w:rsidR="00982581" w:rsidRPr="00DD5C5F">
        <w:rPr>
          <w:b w:val="0"/>
        </w:rPr>
        <w:t>ebo měl získat v souvislosti s</w:t>
      </w:r>
      <w:r w:rsidR="00DA0E95">
        <w:rPr>
          <w:b w:val="0"/>
        </w:rPr>
        <w:t xml:space="preserve"> předmětem díla </w:t>
      </w:r>
      <w:r w:rsidRPr="00DD5C5F">
        <w:rPr>
          <w:b w:val="0"/>
        </w:rPr>
        <w:t>či jeho p</w:t>
      </w:r>
      <w:r w:rsidR="00DA0E95">
        <w:rPr>
          <w:b w:val="0"/>
        </w:rPr>
        <w:t>lněním</w:t>
      </w:r>
      <w:r w:rsidRPr="00DD5C5F">
        <w:rPr>
          <w:b w:val="0"/>
        </w:rPr>
        <w:t>.</w:t>
      </w:r>
    </w:p>
    <w:p w14:paraId="74295E60" w14:textId="77777777" w:rsidR="003749AE" w:rsidRPr="00DA0E95" w:rsidRDefault="003749AE" w:rsidP="0059086D">
      <w:pPr>
        <w:tabs>
          <w:tab w:val="left" w:pos="0"/>
        </w:tabs>
        <w:jc w:val="both"/>
        <w:rPr>
          <w:b w:val="0"/>
          <w:sz w:val="16"/>
          <w:szCs w:val="16"/>
        </w:rPr>
      </w:pPr>
    </w:p>
    <w:p w14:paraId="72167358" w14:textId="77777777" w:rsidR="003749AE" w:rsidRPr="00DD5C5F" w:rsidRDefault="003749AE" w:rsidP="0059086D">
      <w:pPr>
        <w:pStyle w:val="Nadpis4"/>
        <w:tabs>
          <w:tab w:val="left" w:pos="0"/>
          <w:tab w:val="left" w:pos="851"/>
        </w:tabs>
        <w:jc w:val="both"/>
      </w:pPr>
      <w:r w:rsidRPr="00DD5C5F">
        <w:t>VIII. ZÁRU</w:t>
      </w:r>
      <w:r w:rsidR="00982581" w:rsidRPr="00DD5C5F">
        <w:t>KA ZA JAKOST DÍLA</w:t>
      </w:r>
    </w:p>
    <w:p w14:paraId="6253FB84" w14:textId="77777777" w:rsidR="003749AE" w:rsidRPr="00DA0E95" w:rsidRDefault="003749AE" w:rsidP="0059086D">
      <w:pPr>
        <w:tabs>
          <w:tab w:val="left" w:pos="0"/>
          <w:tab w:val="left" w:pos="851"/>
        </w:tabs>
        <w:jc w:val="both"/>
        <w:rPr>
          <w:b w:val="0"/>
          <w:sz w:val="16"/>
          <w:szCs w:val="16"/>
        </w:rPr>
      </w:pPr>
      <w:r w:rsidRPr="00DA0E95">
        <w:rPr>
          <w:b w:val="0"/>
          <w:sz w:val="16"/>
          <w:szCs w:val="16"/>
        </w:rPr>
        <w:t xml:space="preserve"> </w:t>
      </w:r>
    </w:p>
    <w:p w14:paraId="4AE4DD3B" w14:textId="77777777" w:rsidR="003749AE" w:rsidRPr="00DD5C5F" w:rsidRDefault="003749AE" w:rsidP="0059086D">
      <w:pPr>
        <w:tabs>
          <w:tab w:val="left" w:pos="0"/>
          <w:tab w:val="left" w:pos="851"/>
        </w:tabs>
        <w:jc w:val="both"/>
      </w:pPr>
      <w:r w:rsidRPr="00DD5C5F">
        <w:lastRenderedPageBreak/>
        <w:t>Odst. 1</w:t>
      </w:r>
    </w:p>
    <w:p w14:paraId="4907F7F3" w14:textId="77777777" w:rsidR="003749AE" w:rsidRPr="00DD5C5F" w:rsidRDefault="003749AE" w:rsidP="0059086D">
      <w:pPr>
        <w:tabs>
          <w:tab w:val="left" w:pos="0"/>
          <w:tab w:val="left" w:pos="851"/>
        </w:tabs>
        <w:jc w:val="both"/>
        <w:rPr>
          <w:b w:val="0"/>
          <w:color w:val="000000"/>
        </w:rPr>
      </w:pPr>
      <w:r w:rsidRPr="00DD5C5F">
        <w:rPr>
          <w:b w:val="0"/>
          <w:color w:val="000000"/>
        </w:rPr>
        <w:t>Zhotovitel poskytuje objednateli na zhotoven</w:t>
      </w:r>
      <w:r w:rsidR="00DA0E95">
        <w:rPr>
          <w:b w:val="0"/>
          <w:color w:val="000000"/>
        </w:rPr>
        <w:t>ý předmět díla</w:t>
      </w:r>
      <w:r w:rsidRPr="00DD5C5F">
        <w:rPr>
          <w:b w:val="0"/>
          <w:color w:val="000000"/>
        </w:rPr>
        <w:t xml:space="preserve"> dle této Smlouvy o dílo záruku po dobu </w:t>
      </w:r>
      <w:r w:rsidR="00BA25F8" w:rsidRPr="00BA25F8">
        <w:rPr>
          <w:color w:val="000000"/>
        </w:rPr>
        <w:t>60</w:t>
      </w:r>
      <w:r w:rsidR="00DA0E95">
        <w:rPr>
          <w:b w:val="0"/>
          <w:color w:val="000000"/>
        </w:rPr>
        <w:t xml:space="preserve"> </w:t>
      </w:r>
      <w:r w:rsidRPr="00DA0E95">
        <w:rPr>
          <w:b w:val="0"/>
          <w:bCs/>
          <w:color w:val="000000"/>
        </w:rPr>
        <w:t>měsíců</w:t>
      </w:r>
      <w:r w:rsidRPr="00DD5C5F">
        <w:rPr>
          <w:b w:val="0"/>
          <w:color w:val="000000"/>
        </w:rPr>
        <w:t xml:space="preserve"> ode dne převzetí </w:t>
      </w:r>
      <w:r w:rsidR="00DA0E95">
        <w:rPr>
          <w:b w:val="0"/>
          <w:color w:val="000000"/>
        </w:rPr>
        <w:t xml:space="preserve">předmětu </w:t>
      </w:r>
      <w:r w:rsidRPr="00DD5C5F">
        <w:rPr>
          <w:b w:val="0"/>
          <w:color w:val="000000"/>
        </w:rPr>
        <w:t xml:space="preserve">díla bez vad a nedodělků </w:t>
      </w:r>
      <w:r w:rsidRPr="00DD5C5F">
        <w:rPr>
          <w:b w:val="0"/>
        </w:rPr>
        <w:t>objednatelem. Doba</w:t>
      </w:r>
      <w:r w:rsidRPr="00DD5C5F">
        <w:rPr>
          <w:b w:val="0"/>
          <w:color w:val="000000"/>
        </w:rPr>
        <w:t xml:space="preserve"> záruky se v případě uplatněné </w:t>
      </w:r>
      <w:r w:rsidR="00325089">
        <w:rPr>
          <w:b w:val="0"/>
          <w:color w:val="000000"/>
        </w:rPr>
        <w:t xml:space="preserve">a uznané </w:t>
      </w:r>
      <w:r w:rsidRPr="00DD5C5F">
        <w:rPr>
          <w:b w:val="0"/>
          <w:color w:val="000000"/>
        </w:rPr>
        <w:t xml:space="preserve">reklamace prodlužuje o počet dní, které uplynou od jejího prokazatelného ohlášení </w:t>
      </w:r>
      <w:r w:rsidR="00325089">
        <w:rPr>
          <w:b w:val="0"/>
          <w:color w:val="000000"/>
        </w:rPr>
        <w:t xml:space="preserve">a uznání </w:t>
      </w:r>
      <w:r w:rsidRPr="00DD5C5F">
        <w:rPr>
          <w:b w:val="0"/>
          <w:color w:val="000000"/>
        </w:rPr>
        <w:t>zhotovitel</w:t>
      </w:r>
      <w:r w:rsidR="00325089">
        <w:rPr>
          <w:b w:val="0"/>
          <w:color w:val="000000"/>
        </w:rPr>
        <w:t>em</w:t>
      </w:r>
      <w:r w:rsidRPr="00DD5C5F">
        <w:rPr>
          <w:b w:val="0"/>
          <w:color w:val="000000"/>
        </w:rPr>
        <w:t xml:space="preserve"> do jejího </w:t>
      </w:r>
      <w:r w:rsidRPr="00DD5C5F">
        <w:rPr>
          <w:b w:val="0"/>
        </w:rPr>
        <w:t>úplného</w:t>
      </w:r>
      <w:r w:rsidRPr="00DD5C5F">
        <w:rPr>
          <w:b w:val="0"/>
          <w:color w:val="000000"/>
        </w:rPr>
        <w:t xml:space="preserve"> odstranění.</w:t>
      </w:r>
    </w:p>
    <w:p w14:paraId="51C0051C" w14:textId="77777777" w:rsidR="00145270" w:rsidRPr="00325089" w:rsidRDefault="00145270" w:rsidP="0059086D">
      <w:pPr>
        <w:tabs>
          <w:tab w:val="left" w:pos="0"/>
          <w:tab w:val="left" w:pos="851"/>
        </w:tabs>
        <w:jc w:val="both"/>
        <w:rPr>
          <w:b w:val="0"/>
          <w:color w:val="000000"/>
          <w:sz w:val="16"/>
          <w:szCs w:val="16"/>
        </w:rPr>
      </w:pPr>
    </w:p>
    <w:p w14:paraId="4E90E939" w14:textId="77777777" w:rsidR="00C54B1B" w:rsidRPr="00DD5C5F" w:rsidRDefault="003749AE" w:rsidP="00C54B1B">
      <w:pPr>
        <w:tabs>
          <w:tab w:val="left" w:pos="0"/>
          <w:tab w:val="left" w:pos="851"/>
        </w:tabs>
        <w:jc w:val="both"/>
        <w:rPr>
          <w:color w:val="000000"/>
        </w:rPr>
      </w:pPr>
      <w:r w:rsidRPr="00DD5C5F">
        <w:rPr>
          <w:color w:val="000000"/>
        </w:rPr>
        <w:t>Odst. 2</w:t>
      </w:r>
    </w:p>
    <w:p w14:paraId="285018AF" w14:textId="77777777" w:rsidR="00325089" w:rsidRDefault="00C54B1B" w:rsidP="00C54B1B">
      <w:pPr>
        <w:tabs>
          <w:tab w:val="left" w:pos="0"/>
          <w:tab w:val="left" w:pos="851"/>
        </w:tabs>
        <w:jc w:val="both"/>
        <w:rPr>
          <w:b w:val="0"/>
        </w:rPr>
      </w:pPr>
      <w:r w:rsidRPr="00DD5C5F">
        <w:rPr>
          <w:b w:val="0"/>
        </w:rPr>
        <w:t xml:space="preserve">Zhotovitel se zavazuje objednatelem oprávněně reklamované vady díla bezplatně odstranit. Zhotovitel se zavazuje nastoupit k odstranění záručních vad v průběhu záruční doby do </w:t>
      </w:r>
      <w:r w:rsidR="00325089">
        <w:rPr>
          <w:b w:val="0"/>
        </w:rPr>
        <w:t>3</w:t>
      </w:r>
      <w:r w:rsidRPr="00DD5C5F">
        <w:rPr>
          <w:b w:val="0"/>
        </w:rPr>
        <w:t xml:space="preserve"> pracovních dnů po obdržení reklamace a v případě havárie do 24 hodin po obdržení reklamace a ukončit je ve smluveném termínu, pokud se smluvní strany nedohodnou jinak. </w:t>
      </w:r>
    </w:p>
    <w:p w14:paraId="23CFB769" w14:textId="77777777" w:rsidR="00C54B1B" w:rsidRPr="00DD5C5F" w:rsidRDefault="00C54B1B" w:rsidP="00C54B1B">
      <w:pPr>
        <w:tabs>
          <w:tab w:val="left" w:pos="0"/>
          <w:tab w:val="left" w:pos="851"/>
        </w:tabs>
        <w:jc w:val="both"/>
        <w:rPr>
          <w:b w:val="0"/>
        </w:rPr>
      </w:pPr>
      <w:r w:rsidRPr="00DD5C5F">
        <w:rPr>
          <w:b w:val="0"/>
        </w:rPr>
        <w:t>V případě, že se smluvní strany nedohodnou do 10 dnů od obdržení reklamace na termínu odstranění vad, je objednatel oprávněn termín pro odstranění vad jednostranně určit s tím, že se musí jednat o termín přiměřený zjištěné vadě.</w:t>
      </w:r>
    </w:p>
    <w:p w14:paraId="72BBF5B5" w14:textId="77777777" w:rsidR="00C54B1B" w:rsidRPr="00325089" w:rsidRDefault="00C54B1B" w:rsidP="00C54B1B">
      <w:pPr>
        <w:tabs>
          <w:tab w:val="left" w:pos="0"/>
          <w:tab w:val="left" w:pos="851"/>
        </w:tabs>
        <w:jc w:val="both"/>
        <w:rPr>
          <w:sz w:val="16"/>
          <w:szCs w:val="16"/>
        </w:rPr>
      </w:pPr>
    </w:p>
    <w:p w14:paraId="2FCE144B" w14:textId="77777777" w:rsidR="00C56F2B" w:rsidRPr="00DD5C5F" w:rsidRDefault="00C54B1B" w:rsidP="00C54B1B">
      <w:pPr>
        <w:tabs>
          <w:tab w:val="left" w:pos="0"/>
          <w:tab w:val="left" w:pos="851"/>
        </w:tabs>
        <w:jc w:val="both"/>
        <w:rPr>
          <w:color w:val="000000"/>
        </w:rPr>
      </w:pPr>
      <w:r w:rsidRPr="00DD5C5F">
        <w:t>Odst. 3</w:t>
      </w:r>
    </w:p>
    <w:p w14:paraId="0FED5EAF" w14:textId="77777777" w:rsidR="00C54B1B" w:rsidRPr="00DD5C5F" w:rsidRDefault="00C54B1B" w:rsidP="00C54B1B">
      <w:pPr>
        <w:pStyle w:val="Zkladntext"/>
        <w:jc w:val="both"/>
        <w:rPr>
          <w:szCs w:val="24"/>
        </w:rPr>
      </w:pPr>
      <w:r w:rsidRPr="00DD5C5F">
        <w:rPr>
          <w:szCs w:val="24"/>
        </w:rPr>
        <w:t xml:space="preserve">V případě prodlení zhotovitele s odstraněním oprávněně reklamované vady, nebo pokud zhotovitel odmítne oprávněně reklamovanou vadu odstranit, je objednatel oprávněn, po písemném upozornění zhotovitele s poskytnutím přiměřené dodatečné lhůty, tyto vady </w:t>
      </w:r>
      <w:r w:rsidR="00325089" w:rsidRPr="00DD5C5F">
        <w:rPr>
          <w:szCs w:val="24"/>
        </w:rPr>
        <w:t>odstranit na</w:t>
      </w:r>
      <w:r w:rsidRPr="00DD5C5F">
        <w:rPr>
          <w:szCs w:val="24"/>
        </w:rPr>
        <w:t xml:space="preserve"> vlastní náklad a zhotovitel je povinen objednateli uhradit náklady vynaložené na odstranění vad, a to do 14 dnů od písemného uplatnění náhrady vynaložených nákladů objednatelem. V případech, kdy ze záručních podmínek vyplývá, že záruční opravy může provádět pouze autorizovaná osoba a každý neautorizovaný zásah je spojen se ztrátou práv ze záruky, může objednatel reklamovanou vadu odstranit pouze prostřednictvím autorizované osoby.</w:t>
      </w:r>
    </w:p>
    <w:p w14:paraId="20562675" w14:textId="77777777" w:rsidR="001C0AA4" w:rsidRDefault="001C0AA4" w:rsidP="0059086D">
      <w:pPr>
        <w:pStyle w:val="Nadpis8"/>
        <w:tabs>
          <w:tab w:val="left" w:pos="0"/>
          <w:tab w:val="left" w:pos="851"/>
        </w:tabs>
        <w:ind w:firstLine="0"/>
        <w:jc w:val="both"/>
      </w:pPr>
    </w:p>
    <w:p w14:paraId="240E29E7" w14:textId="77777777" w:rsidR="003749AE" w:rsidRPr="00DD5C5F" w:rsidRDefault="00C54B1B" w:rsidP="0059086D">
      <w:pPr>
        <w:pStyle w:val="Nadpis8"/>
        <w:tabs>
          <w:tab w:val="left" w:pos="0"/>
          <w:tab w:val="left" w:pos="851"/>
        </w:tabs>
        <w:ind w:firstLine="0"/>
        <w:jc w:val="both"/>
      </w:pPr>
      <w:r w:rsidRPr="00DD5C5F">
        <w:t>Odst. 4</w:t>
      </w:r>
    </w:p>
    <w:p w14:paraId="4E6A3CC3" w14:textId="77777777" w:rsidR="003749AE" w:rsidRPr="00DD5C5F" w:rsidRDefault="003749AE" w:rsidP="0059086D">
      <w:pPr>
        <w:tabs>
          <w:tab w:val="left" w:pos="0"/>
          <w:tab w:val="left" w:pos="851"/>
        </w:tabs>
        <w:jc w:val="both"/>
        <w:rPr>
          <w:b w:val="0"/>
        </w:rPr>
      </w:pPr>
      <w:r w:rsidRPr="00DD5C5F">
        <w:rPr>
          <w:b w:val="0"/>
          <w:bCs/>
        </w:rPr>
        <w:t xml:space="preserve">Objednatel se zavazuje umožnit po dokončení a převzetí </w:t>
      </w:r>
      <w:r w:rsidR="00325089">
        <w:rPr>
          <w:b w:val="0"/>
          <w:bCs/>
        </w:rPr>
        <w:t xml:space="preserve">předmětu </w:t>
      </w:r>
      <w:r w:rsidRPr="00DD5C5F">
        <w:rPr>
          <w:b w:val="0"/>
          <w:bCs/>
        </w:rPr>
        <w:t>díla přístup do svých prostor za účelem odstranění případných reklamačních závad.</w:t>
      </w:r>
    </w:p>
    <w:p w14:paraId="5CA9E75E" w14:textId="77777777" w:rsidR="00C54B1B" w:rsidRPr="00325089" w:rsidRDefault="00C54B1B" w:rsidP="0059086D">
      <w:pPr>
        <w:tabs>
          <w:tab w:val="left" w:pos="0"/>
        </w:tabs>
        <w:rPr>
          <w:sz w:val="16"/>
          <w:szCs w:val="16"/>
        </w:rPr>
      </w:pPr>
    </w:p>
    <w:p w14:paraId="7D1DFBE1" w14:textId="77777777" w:rsidR="003749AE" w:rsidRPr="00DD5C5F" w:rsidRDefault="003749AE" w:rsidP="0059086D">
      <w:pPr>
        <w:pStyle w:val="Nadpis4"/>
        <w:tabs>
          <w:tab w:val="left" w:pos="0"/>
          <w:tab w:val="left" w:pos="851"/>
        </w:tabs>
        <w:jc w:val="both"/>
      </w:pPr>
      <w:r w:rsidRPr="00DD5C5F">
        <w:t>IX. SMLUVNÍ POKUTY</w:t>
      </w:r>
    </w:p>
    <w:p w14:paraId="0254D4D0" w14:textId="77777777" w:rsidR="003749AE" w:rsidRPr="00325089" w:rsidRDefault="003749AE" w:rsidP="0059086D">
      <w:pPr>
        <w:tabs>
          <w:tab w:val="left" w:pos="0"/>
          <w:tab w:val="left" w:pos="851"/>
        </w:tabs>
        <w:jc w:val="both"/>
        <w:rPr>
          <w:b w:val="0"/>
          <w:bCs/>
          <w:iCs/>
          <w:sz w:val="16"/>
          <w:szCs w:val="16"/>
        </w:rPr>
      </w:pPr>
    </w:p>
    <w:p w14:paraId="0B74DC99" w14:textId="77777777" w:rsidR="003749AE" w:rsidRPr="00DD5C5F" w:rsidRDefault="003749AE" w:rsidP="0059086D">
      <w:pPr>
        <w:tabs>
          <w:tab w:val="left" w:pos="0"/>
          <w:tab w:val="left" w:pos="851"/>
        </w:tabs>
        <w:jc w:val="both"/>
      </w:pPr>
      <w:r w:rsidRPr="00DD5C5F">
        <w:t>Odst. 1</w:t>
      </w:r>
    </w:p>
    <w:p w14:paraId="1D3F936E" w14:textId="77777777" w:rsidR="003749AE" w:rsidRPr="000D4A16" w:rsidRDefault="003749AE" w:rsidP="0059086D">
      <w:pPr>
        <w:tabs>
          <w:tab w:val="left" w:pos="0"/>
          <w:tab w:val="left" w:pos="851"/>
        </w:tabs>
        <w:jc w:val="both"/>
        <w:rPr>
          <w:b w:val="0"/>
          <w:szCs w:val="24"/>
        </w:rPr>
      </w:pPr>
      <w:r w:rsidRPr="00DD5C5F">
        <w:rPr>
          <w:b w:val="0"/>
        </w:rPr>
        <w:t xml:space="preserve">V případě prodlení </w:t>
      </w:r>
      <w:r w:rsidRPr="000D4A16">
        <w:rPr>
          <w:b w:val="0"/>
          <w:szCs w:val="24"/>
        </w:rPr>
        <w:t>zhotovitele s termínem předání dokončeného díla dle čl. III odst. 2 této Smlouvy o dílo je zhotovitel povinen zaplatit objednat</w:t>
      </w:r>
      <w:r w:rsidR="009D335C" w:rsidRPr="000D4A16">
        <w:rPr>
          <w:b w:val="0"/>
          <w:szCs w:val="24"/>
        </w:rPr>
        <w:t xml:space="preserve">eli smluvní pokutu ve výši </w:t>
      </w:r>
      <w:r w:rsidR="000D4A16" w:rsidRPr="000D4A16">
        <w:rPr>
          <w:b w:val="0"/>
          <w:snapToGrid w:val="0"/>
          <w:szCs w:val="24"/>
        </w:rPr>
        <w:t>0,5</w:t>
      </w:r>
      <w:r w:rsidR="00430CA0">
        <w:rPr>
          <w:b w:val="0"/>
          <w:snapToGrid w:val="0"/>
          <w:szCs w:val="24"/>
        </w:rPr>
        <w:t xml:space="preserve"> </w:t>
      </w:r>
      <w:r w:rsidR="000D4A16" w:rsidRPr="000D4A16">
        <w:rPr>
          <w:b w:val="0"/>
          <w:snapToGrid w:val="0"/>
          <w:szCs w:val="24"/>
        </w:rPr>
        <w:t>% z ceny díla vč. DPH za každý, byť i započatý, kalendářní den prodlení</w:t>
      </w:r>
      <w:r w:rsidRPr="000D4A16">
        <w:rPr>
          <w:b w:val="0"/>
          <w:szCs w:val="24"/>
        </w:rPr>
        <w:t>.</w:t>
      </w:r>
    </w:p>
    <w:p w14:paraId="2B07B620" w14:textId="77777777" w:rsidR="007558C1" w:rsidRPr="00325089" w:rsidRDefault="007558C1" w:rsidP="0059086D">
      <w:pPr>
        <w:tabs>
          <w:tab w:val="left" w:pos="0"/>
          <w:tab w:val="left" w:pos="851"/>
        </w:tabs>
        <w:jc w:val="both"/>
        <w:rPr>
          <w:b w:val="0"/>
          <w:sz w:val="16"/>
          <w:szCs w:val="16"/>
        </w:rPr>
      </w:pPr>
    </w:p>
    <w:p w14:paraId="61E2A5AE" w14:textId="77777777" w:rsidR="003749AE" w:rsidRPr="00DD5C5F" w:rsidRDefault="003749AE" w:rsidP="0059086D">
      <w:pPr>
        <w:tabs>
          <w:tab w:val="left" w:pos="0"/>
          <w:tab w:val="left" w:pos="851"/>
        </w:tabs>
        <w:jc w:val="both"/>
      </w:pPr>
      <w:r w:rsidRPr="00DD5C5F">
        <w:t>Odst. 2</w:t>
      </w:r>
    </w:p>
    <w:p w14:paraId="4EFAE14F" w14:textId="77777777" w:rsidR="00430CA0" w:rsidRPr="000D4A16" w:rsidRDefault="00430CA0" w:rsidP="00430CA0">
      <w:pPr>
        <w:tabs>
          <w:tab w:val="left" w:pos="0"/>
          <w:tab w:val="left" w:pos="851"/>
        </w:tabs>
        <w:jc w:val="both"/>
        <w:rPr>
          <w:b w:val="0"/>
          <w:szCs w:val="24"/>
        </w:rPr>
      </w:pPr>
      <w:r w:rsidRPr="00325089">
        <w:rPr>
          <w:b w:val="0"/>
        </w:rPr>
        <w:t xml:space="preserve">V případě prodlení </w:t>
      </w:r>
      <w:r w:rsidRPr="00325089">
        <w:rPr>
          <w:b w:val="0"/>
          <w:szCs w:val="24"/>
        </w:rPr>
        <w:t xml:space="preserve">zhotovitele s termínem odstranění vad a nedodělků dle čl. VII. odst. 2 této Smlouvy o dílo je zhotovitel povinen zaplatit objednateli smluvní pokutu ve výši </w:t>
      </w:r>
      <w:r w:rsidRPr="00325089">
        <w:rPr>
          <w:b w:val="0"/>
          <w:snapToGrid w:val="0"/>
          <w:szCs w:val="24"/>
        </w:rPr>
        <w:t>0,25 % z ceny díla vč. DPH za každý, byť i započatý, kalendářní den prodlení</w:t>
      </w:r>
      <w:r w:rsidRPr="00325089">
        <w:rPr>
          <w:b w:val="0"/>
          <w:szCs w:val="24"/>
        </w:rPr>
        <w:t>.</w:t>
      </w:r>
    </w:p>
    <w:p w14:paraId="09A274CF" w14:textId="77777777" w:rsidR="00430CA0" w:rsidRPr="00325089" w:rsidRDefault="00430CA0" w:rsidP="0059086D">
      <w:pPr>
        <w:tabs>
          <w:tab w:val="left" w:pos="0"/>
          <w:tab w:val="left" w:pos="851"/>
        </w:tabs>
        <w:jc w:val="both"/>
        <w:rPr>
          <w:b w:val="0"/>
          <w:sz w:val="16"/>
          <w:szCs w:val="16"/>
        </w:rPr>
      </w:pPr>
    </w:p>
    <w:p w14:paraId="3867EC43" w14:textId="77777777" w:rsidR="00430CA0" w:rsidRPr="00DD5C5F" w:rsidRDefault="00430CA0" w:rsidP="00430CA0">
      <w:pPr>
        <w:tabs>
          <w:tab w:val="left" w:pos="0"/>
          <w:tab w:val="left" w:pos="851"/>
        </w:tabs>
        <w:jc w:val="both"/>
      </w:pPr>
      <w:r w:rsidRPr="00DD5C5F">
        <w:lastRenderedPageBreak/>
        <w:t>Odst. 3</w:t>
      </w:r>
    </w:p>
    <w:p w14:paraId="05DF8FA0" w14:textId="77777777" w:rsidR="003749AE" w:rsidRPr="00DD5C5F" w:rsidRDefault="003749AE" w:rsidP="0059086D">
      <w:pPr>
        <w:tabs>
          <w:tab w:val="left" w:pos="0"/>
          <w:tab w:val="left" w:pos="851"/>
        </w:tabs>
        <w:jc w:val="both"/>
        <w:rPr>
          <w:b w:val="0"/>
        </w:rPr>
      </w:pPr>
      <w:r w:rsidRPr="00DD5C5F">
        <w:rPr>
          <w:b w:val="0"/>
        </w:rPr>
        <w:t>V případě prodlení objednatele s termínem splatnosti faktur</w:t>
      </w:r>
      <w:r w:rsidR="00A865F1" w:rsidRPr="00DD5C5F">
        <w:rPr>
          <w:b w:val="0"/>
        </w:rPr>
        <w:t>y</w:t>
      </w:r>
      <w:r w:rsidRPr="00DD5C5F">
        <w:rPr>
          <w:b w:val="0"/>
        </w:rPr>
        <w:t xml:space="preserve"> dle čl. V. odst. 2 této Smlouvy o dílo má zhotovitel </w:t>
      </w:r>
      <w:r w:rsidR="009447FF" w:rsidRPr="00DD5C5F">
        <w:rPr>
          <w:b w:val="0"/>
        </w:rPr>
        <w:t>právo účtovat objed</w:t>
      </w:r>
      <w:r w:rsidR="009D335C" w:rsidRPr="00DD5C5F">
        <w:rPr>
          <w:b w:val="0"/>
        </w:rPr>
        <w:t>nateli úrok z prodlení ve výši stanovené zákonem.</w:t>
      </w:r>
    </w:p>
    <w:p w14:paraId="6C9592F6" w14:textId="77777777" w:rsidR="00920747" w:rsidRPr="00325089" w:rsidRDefault="00920747" w:rsidP="0059086D">
      <w:pPr>
        <w:tabs>
          <w:tab w:val="left" w:pos="0"/>
          <w:tab w:val="left" w:pos="851"/>
        </w:tabs>
        <w:jc w:val="both"/>
        <w:rPr>
          <w:sz w:val="16"/>
          <w:szCs w:val="16"/>
        </w:rPr>
      </w:pPr>
    </w:p>
    <w:p w14:paraId="4133DD28" w14:textId="77777777" w:rsidR="00430CA0" w:rsidRPr="00DD5C5F" w:rsidRDefault="00430CA0" w:rsidP="00430CA0">
      <w:pPr>
        <w:tabs>
          <w:tab w:val="left" w:pos="0"/>
          <w:tab w:val="left" w:pos="851"/>
        </w:tabs>
        <w:jc w:val="both"/>
      </w:pPr>
      <w:r w:rsidRPr="00DD5C5F">
        <w:t>Odst. 4</w:t>
      </w:r>
    </w:p>
    <w:p w14:paraId="7DB80FAF" w14:textId="77777777" w:rsidR="000D4A16" w:rsidRPr="000D4A16" w:rsidRDefault="003749AE" w:rsidP="000D4A16">
      <w:pPr>
        <w:tabs>
          <w:tab w:val="left" w:pos="0"/>
          <w:tab w:val="left" w:pos="851"/>
        </w:tabs>
        <w:jc w:val="both"/>
        <w:rPr>
          <w:b w:val="0"/>
          <w:szCs w:val="24"/>
        </w:rPr>
      </w:pPr>
      <w:r w:rsidRPr="00DD5C5F">
        <w:rPr>
          <w:b w:val="0"/>
        </w:rPr>
        <w:t>Neodstraní-li zhotovitel r</w:t>
      </w:r>
      <w:r w:rsidR="00C56F2B" w:rsidRPr="00DD5C5F">
        <w:rPr>
          <w:b w:val="0"/>
        </w:rPr>
        <w:t>eklamované vady v termínu dohodnutém v reklamačním protokolu</w:t>
      </w:r>
      <w:r w:rsidRPr="00DD5C5F">
        <w:rPr>
          <w:b w:val="0"/>
        </w:rPr>
        <w:t xml:space="preserve">, </w:t>
      </w:r>
      <w:r w:rsidR="000D4A16">
        <w:rPr>
          <w:b w:val="0"/>
        </w:rPr>
        <w:t xml:space="preserve">případně určeném objednatelem dle čl. VIII. odst. 2 této Smlouvy o dílo, </w:t>
      </w:r>
      <w:r w:rsidR="000D4A16" w:rsidRPr="00DD5C5F">
        <w:rPr>
          <w:b w:val="0"/>
        </w:rPr>
        <w:t xml:space="preserve">je </w:t>
      </w:r>
      <w:r w:rsidRPr="00DD5C5F">
        <w:rPr>
          <w:b w:val="0"/>
        </w:rPr>
        <w:t>pak povinen zaplatit obje</w:t>
      </w:r>
      <w:r w:rsidR="000462A4" w:rsidRPr="00DD5C5F">
        <w:rPr>
          <w:b w:val="0"/>
        </w:rPr>
        <w:t>dnateli smluvní pokutu ve</w:t>
      </w:r>
      <w:r w:rsidR="009D335C" w:rsidRPr="00DD5C5F">
        <w:rPr>
          <w:b w:val="0"/>
        </w:rPr>
        <w:t xml:space="preserve"> výši </w:t>
      </w:r>
      <w:r w:rsidR="000D4A16" w:rsidRPr="000D4A16">
        <w:rPr>
          <w:b w:val="0"/>
          <w:snapToGrid w:val="0"/>
          <w:szCs w:val="24"/>
        </w:rPr>
        <w:t>0,</w:t>
      </w:r>
      <w:r w:rsidR="000D4A16">
        <w:rPr>
          <w:b w:val="0"/>
          <w:snapToGrid w:val="0"/>
          <w:szCs w:val="24"/>
        </w:rPr>
        <w:t>2</w:t>
      </w:r>
      <w:r w:rsidR="000D4A16" w:rsidRPr="000D4A16">
        <w:rPr>
          <w:b w:val="0"/>
          <w:snapToGrid w:val="0"/>
          <w:szCs w:val="24"/>
        </w:rPr>
        <w:t>5</w:t>
      </w:r>
      <w:r w:rsidR="00430CA0">
        <w:rPr>
          <w:b w:val="0"/>
          <w:snapToGrid w:val="0"/>
          <w:szCs w:val="24"/>
        </w:rPr>
        <w:t xml:space="preserve"> </w:t>
      </w:r>
      <w:r w:rsidR="000D4A16" w:rsidRPr="000D4A16">
        <w:rPr>
          <w:b w:val="0"/>
          <w:snapToGrid w:val="0"/>
          <w:szCs w:val="24"/>
        </w:rPr>
        <w:t>% z ceny díla vč. DPH za každý, byť i započatý, kalendářní den prodlení</w:t>
      </w:r>
      <w:r w:rsidR="000D4A16" w:rsidRPr="000D4A16">
        <w:rPr>
          <w:b w:val="0"/>
          <w:szCs w:val="24"/>
        </w:rPr>
        <w:t>.</w:t>
      </w:r>
    </w:p>
    <w:p w14:paraId="193EA9B5" w14:textId="77777777" w:rsidR="003749AE" w:rsidRPr="00325089" w:rsidRDefault="003749AE" w:rsidP="0059086D">
      <w:pPr>
        <w:tabs>
          <w:tab w:val="left" w:pos="0"/>
          <w:tab w:val="left" w:pos="851"/>
        </w:tabs>
        <w:jc w:val="both"/>
        <w:rPr>
          <w:b w:val="0"/>
          <w:sz w:val="16"/>
          <w:szCs w:val="16"/>
        </w:rPr>
      </w:pPr>
    </w:p>
    <w:p w14:paraId="1401456C" w14:textId="77777777" w:rsidR="00430CA0" w:rsidRPr="00DD5C5F" w:rsidRDefault="00430CA0" w:rsidP="00430CA0">
      <w:pPr>
        <w:pStyle w:val="Nadpis3"/>
        <w:tabs>
          <w:tab w:val="left" w:pos="0"/>
          <w:tab w:val="left" w:pos="851"/>
        </w:tabs>
      </w:pPr>
      <w:r w:rsidRPr="00DD5C5F">
        <w:t>Odst. 5</w:t>
      </w:r>
    </w:p>
    <w:p w14:paraId="0FD0EA59" w14:textId="77777777" w:rsidR="003749AE" w:rsidRPr="00DD5C5F" w:rsidRDefault="003749AE" w:rsidP="0059086D">
      <w:pPr>
        <w:tabs>
          <w:tab w:val="left" w:pos="0"/>
          <w:tab w:val="left" w:pos="851"/>
        </w:tabs>
        <w:jc w:val="both"/>
        <w:rPr>
          <w:b w:val="0"/>
        </w:rPr>
      </w:pPr>
      <w:r w:rsidRPr="00DD5C5F">
        <w:rPr>
          <w:b w:val="0"/>
        </w:rPr>
        <w:t>Sjednané smluvní pokuty jsou splatné do 14 dnů ode dne doručení faktury na jejich zaplacení příslušné smluvní straně. Smluvní pokuty sjednané v odst. 1 tohoto článku je možno jednostranně odečíst z faktury zhotovitele na zaplacení díla.</w:t>
      </w:r>
    </w:p>
    <w:p w14:paraId="5CBB0EF4" w14:textId="77777777" w:rsidR="003749AE" w:rsidRPr="00DD5C5F" w:rsidRDefault="003749AE" w:rsidP="0059086D">
      <w:pPr>
        <w:tabs>
          <w:tab w:val="left" w:pos="0"/>
          <w:tab w:val="left" w:pos="851"/>
        </w:tabs>
        <w:jc w:val="both"/>
        <w:rPr>
          <w:b w:val="0"/>
          <w:sz w:val="16"/>
          <w:szCs w:val="16"/>
        </w:rPr>
      </w:pPr>
      <w:r w:rsidRPr="00DD5C5F">
        <w:rPr>
          <w:b w:val="0"/>
        </w:rPr>
        <w:t xml:space="preserve"> </w:t>
      </w:r>
    </w:p>
    <w:p w14:paraId="0F399071" w14:textId="77777777" w:rsidR="003749AE" w:rsidRPr="00DD5C5F" w:rsidRDefault="009D335C" w:rsidP="0059086D">
      <w:pPr>
        <w:pStyle w:val="Nadpis3"/>
        <w:tabs>
          <w:tab w:val="left" w:pos="0"/>
          <w:tab w:val="left" w:pos="851"/>
        </w:tabs>
      </w:pPr>
      <w:r w:rsidRPr="00DD5C5F">
        <w:t xml:space="preserve">Odst. </w:t>
      </w:r>
      <w:r w:rsidR="00430CA0">
        <w:t>6</w:t>
      </w:r>
    </w:p>
    <w:p w14:paraId="2E6704CF" w14:textId="77777777" w:rsidR="003749AE" w:rsidRPr="00DD5C5F" w:rsidRDefault="003749AE" w:rsidP="0059086D">
      <w:pPr>
        <w:pStyle w:val="Zkladntext3"/>
        <w:tabs>
          <w:tab w:val="left" w:pos="0"/>
          <w:tab w:val="left" w:pos="851"/>
        </w:tabs>
        <w:rPr>
          <w:color w:val="auto"/>
        </w:rPr>
      </w:pPr>
      <w:r w:rsidRPr="00DD5C5F">
        <w:rPr>
          <w:color w:val="auto"/>
        </w:rPr>
        <w:t xml:space="preserve">Zaplacením smluvních pokut dle této Smlouvy o dílo nezaniká nárok příslušné smluvní strany na náhradu škody.       </w:t>
      </w:r>
    </w:p>
    <w:p w14:paraId="41305729" w14:textId="77777777" w:rsidR="003749AE" w:rsidRPr="00325089" w:rsidRDefault="003749AE" w:rsidP="0059086D">
      <w:pPr>
        <w:pStyle w:val="Zkladntext3"/>
        <w:tabs>
          <w:tab w:val="left" w:pos="0"/>
        </w:tabs>
        <w:rPr>
          <w:sz w:val="16"/>
          <w:szCs w:val="16"/>
        </w:rPr>
      </w:pPr>
    </w:p>
    <w:p w14:paraId="768C9130" w14:textId="77777777" w:rsidR="003749AE" w:rsidRPr="00DD5C5F" w:rsidRDefault="003749AE" w:rsidP="0059086D">
      <w:pPr>
        <w:pStyle w:val="Zkladntext3"/>
        <w:tabs>
          <w:tab w:val="left" w:pos="0"/>
          <w:tab w:val="left" w:pos="851"/>
        </w:tabs>
        <w:rPr>
          <w:b/>
          <w:i/>
          <w:color w:val="auto"/>
        </w:rPr>
      </w:pPr>
      <w:r w:rsidRPr="00DD5C5F">
        <w:rPr>
          <w:b/>
          <w:i/>
          <w:color w:val="auto"/>
        </w:rPr>
        <w:t>X. ODSTOUPENÍ OD SMLOUVY</w:t>
      </w:r>
    </w:p>
    <w:p w14:paraId="09AAE1B7" w14:textId="77777777" w:rsidR="003749AE" w:rsidRPr="00325089" w:rsidRDefault="003749AE" w:rsidP="0059086D">
      <w:pPr>
        <w:pStyle w:val="Zkladntext3"/>
        <w:tabs>
          <w:tab w:val="left" w:pos="0"/>
          <w:tab w:val="left" w:pos="851"/>
        </w:tabs>
        <w:rPr>
          <w:sz w:val="16"/>
          <w:szCs w:val="16"/>
        </w:rPr>
      </w:pPr>
    </w:p>
    <w:p w14:paraId="7BA1E5F2" w14:textId="77777777" w:rsidR="003749AE" w:rsidRPr="00DD5C5F" w:rsidRDefault="003749AE" w:rsidP="0059086D">
      <w:pPr>
        <w:pStyle w:val="Zkladntext3"/>
        <w:tabs>
          <w:tab w:val="left" w:pos="0"/>
          <w:tab w:val="left" w:pos="851"/>
        </w:tabs>
        <w:rPr>
          <w:b/>
          <w:color w:val="auto"/>
        </w:rPr>
      </w:pPr>
      <w:r w:rsidRPr="00DD5C5F">
        <w:rPr>
          <w:b/>
          <w:color w:val="auto"/>
        </w:rPr>
        <w:t>Odst. 1</w:t>
      </w:r>
    </w:p>
    <w:p w14:paraId="0CFF6529" w14:textId="77777777" w:rsidR="003749AE" w:rsidRPr="00DD5C5F" w:rsidRDefault="0059086D" w:rsidP="0059086D">
      <w:pPr>
        <w:pStyle w:val="Zkladntext3"/>
        <w:tabs>
          <w:tab w:val="left" w:pos="0"/>
          <w:tab w:val="left" w:pos="851"/>
        </w:tabs>
        <w:rPr>
          <w:color w:val="auto"/>
          <w:szCs w:val="24"/>
        </w:rPr>
      </w:pPr>
      <w:r w:rsidRPr="00DD5C5F">
        <w:rPr>
          <w:color w:val="auto"/>
          <w:szCs w:val="24"/>
        </w:rPr>
        <w:t>Objednatel i zhotovitel jsou oprávněni odstoupit od této Smlouvy o dílo v případě podstatného porušení smluvních povinností druhou smluvní stranou a v případě, je-li na majetek druhé smluvní strany podán insolvenční návrh nebo jakýkoliv způsob řešení úpadku nebo hrozícího úpadku v insolvenčním řízení ve smyslu zákona č. 182/2006 Sb., o úpadku a způsobech jeho řešení (insolvenční zákon), ve znění pozdějších předpisů.</w:t>
      </w:r>
    </w:p>
    <w:p w14:paraId="3CD88D44" w14:textId="77777777" w:rsidR="0059086D" w:rsidRDefault="0059086D" w:rsidP="0059086D">
      <w:pPr>
        <w:pStyle w:val="Zkladntext3"/>
        <w:tabs>
          <w:tab w:val="left" w:pos="0"/>
          <w:tab w:val="left" w:pos="851"/>
        </w:tabs>
        <w:rPr>
          <w:color w:val="auto"/>
          <w:sz w:val="16"/>
          <w:szCs w:val="16"/>
        </w:rPr>
      </w:pPr>
    </w:p>
    <w:p w14:paraId="5AB04C75" w14:textId="77777777" w:rsidR="00022EA9" w:rsidRPr="00325089" w:rsidRDefault="00022EA9" w:rsidP="0059086D">
      <w:pPr>
        <w:pStyle w:val="Zkladntext3"/>
        <w:tabs>
          <w:tab w:val="left" w:pos="0"/>
          <w:tab w:val="left" w:pos="851"/>
        </w:tabs>
        <w:rPr>
          <w:color w:val="auto"/>
          <w:sz w:val="16"/>
          <w:szCs w:val="16"/>
        </w:rPr>
      </w:pPr>
    </w:p>
    <w:p w14:paraId="38720DC7" w14:textId="77777777" w:rsidR="003749AE" w:rsidRPr="00DD5C5F" w:rsidRDefault="003749AE" w:rsidP="0059086D">
      <w:pPr>
        <w:pStyle w:val="Zkladntext3"/>
        <w:tabs>
          <w:tab w:val="left" w:pos="0"/>
          <w:tab w:val="left" w:pos="851"/>
        </w:tabs>
        <w:rPr>
          <w:color w:val="auto"/>
          <w:szCs w:val="24"/>
        </w:rPr>
      </w:pPr>
      <w:r w:rsidRPr="00DD5C5F">
        <w:rPr>
          <w:b/>
          <w:color w:val="auto"/>
        </w:rPr>
        <w:t>Odst.</w:t>
      </w:r>
      <w:r w:rsidR="009A2DDD">
        <w:rPr>
          <w:b/>
          <w:color w:val="auto"/>
        </w:rPr>
        <w:t xml:space="preserve"> </w:t>
      </w:r>
      <w:r w:rsidRPr="00DD5C5F">
        <w:rPr>
          <w:b/>
          <w:color w:val="auto"/>
        </w:rPr>
        <w:t>2</w:t>
      </w:r>
      <w:r w:rsidR="0059086D" w:rsidRPr="00DD5C5F">
        <w:rPr>
          <w:color w:val="auto"/>
          <w:szCs w:val="24"/>
        </w:rPr>
        <w:t xml:space="preserve"> </w:t>
      </w:r>
    </w:p>
    <w:p w14:paraId="0A876D01" w14:textId="77777777" w:rsidR="003749AE" w:rsidRPr="00DD5C5F" w:rsidRDefault="003749AE" w:rsidP="0059086D">
      <w:pPr>
        <w:pStyle w:val="Zkladntext3"/>
        <w:tabs>
          <w:tab w:val="left" w:pos="0"/>
          <w:tab w:val="left" w:pos="851"/>
        </w:tabs>
        <w:rPr>
          <w:color w:val="auto"/>
        </w:rPr>
      </w:pPr>
      <w:r w:rsidRPr="00DD5C5F">
        <w:rPr>
          <w:color w:val="auto"/>
        </w:rPr>
        <w:t xml:space="preserve">Za podstatné porušení této Smlouvy o dílo ze strany objednatele se považuje prodlení o více než jeden měsíc se zaplacením faktury dle článku </w:t>
      </w:r>
      <w:r w:rsidRPr="00DD5C5F">
        <w:rPr>
          <w:i/>
          <w:color w:val="auto"/>
        </w:rPr>
        <w:t>V.</w:t>
      </w:r>
      <w:r w:rsidRPr="00DD5C5F">
        <w:rPr>
          <w:color w:val="auto"/>
        </w:rPr>
        <w:t xml:space="preserve"> této Smlouvy o dílo.</w:t>
      </w:r>
    </w:p>
    <w:p w14:paraId="086D6D73" w14:textId="77777777" w:rsidR="008C1E1D" w:rsidRPr="00325089" w:rsidRDefault="008C1E1D" w:rsidP="0059086D">
      <w:pPr>
        <w:pStyle w:val="Zkladntext3"/>
        <w:tabs>
          <w:tab w:val="left" w:pos="0"/>
          <w:tab w:val="left" w:pos="851"/>
        </w:tabs>
        <w:rPr>
          <w:b/>
          <w:color w:val="auto"/>
          <w:sz w:val="16"/>
          <w:szCs w:val="16"/>
        </w:rPr>
      </w:pPr>
    </w:p>
    <w:p w14:paraId="690C7D16" w14:textId="77777777" w:rsidR="003749AE" w:rsidRPr="00DD5C5F" w:rsidRDefault="003749AE" w:rsidP="0059086D">
      <w:pPr>
        <w:pStyle w:val="Zkladntext3"/>
        <w:tabs>
          <w:tab w:val="left" w:pos="0"/>
          <w:tab w:val="left" w:pos="851"/>
        </w:tabs>
        <w:rPr>
          <w:b/>
          <w:color w:val="auto"/>
        </w:rPr>
      </w:pPr>
      <w:r w:rsidRPr="00DD5C5F">
        <w:rPr>
          <w:b/>
          <w:color w:val="auto"/>
        </w:rPr>
        <w:t>Odst. 3</w:t>
      </w:r>
    </w:p>
    <w:p w14:paraId="1F27AA8F" w14:textId="77777777" w:rsidR="003749AE" w:rsidRPr="00DD5C5F" w:rsidRDefault="003749AE" w:rsidP="0059086D">
      <w:pPr>
        <w:pStyle w:val="Zkladntext3"/>
        <w:tabs>
          <w:tab w:val="left" w:pos="0"/>
          <w:tab w:val="left" w:pos="851"/>
        </w:tabs>
        <w:rPr>
          <w:color w:val="auto"/>
        </w:rPr>
      </w:pPr>
      <w:r w:rsidRPr="00DD5C5F">
        <w:rPr>
          <w:color w:val="auto"/>
        </w:rPr>
        <w:t>Za podstatné porušení této Smlouvy o dílo ze strany zhotovitele se</w:t>
      </w:r>
      <w:r w:rsidR="0059086D" w:rsidRPr="00DD5C5F">
        <w:rPr>
          <w:color w:val="auto"/>
        </w:rPr>
        <w:t xml:space="preserve"> považuje prodlení o více než 1</w:t>
      </w:r>
      <w:r w:rsidR="00A865F1" w:rsidRPr="00DD5C5F">
        <w:rPr>
          <w:color w:val="auto"/>
        </w:rPr>
        <w:t>5</w:t>
      </w:r>
      <w:r w:rsidRPr="00DD5C5F">
        <w:rPr>
          <w:color w:val="auto"/>
        </w:rPr>
        <w:t xml:space="preserve"> dnů s termínem dokončení a předání </w:t>
      </w:r>
      <w:r w:rsidR="00325089">
        <w:rPr>
          <w:color w:val="auto"/>
        </w:rPr>
        <w:t xml:space="preserve">předmětu </w:t>
      </w:r>
      <w:r w:rsidRPr="00DD5C5F">
        <w:rPr>
          <w:color w:val="auto"/>
        </w:rPr>
        <w:t xml:space="preserve">díla dle článku </w:t>
      </w:r>
      <w:r w:rsidRPr="00DD5C5F">
        <w:rPr>
          <w:i/>
          <w:color w:val="auto"/>
        </w:rPr>
        <w:t xml:space="preserve">III. </w:t>
      </w:r>
      <w:r w:rsidRPr="00DD5C5F">
        <w:rPr>
          <w:color w:val="auto"/>
        </w:rPr>
        <w:t>této Smlouvy o dílo a dále nedodržení podmínek sjednaných pro provedení</w:t>
      </w:r>
      <w:r w:rsidR="00325089">
        <w:rPr>
          <w:color w:val="auto"/>
        </w:rPr>
        <w:t xml:space="preserve"> předmětu</w:t>
      </w:r>
      <w:r w:rsidRPr="00DD5C5F">
        <w:rPr>
          <w:color w:val="auto"/>
        </w:rPr>
        <w:t xml:space="preserve"> díla v článku </w:t>
      </w:r>
      <w:r w:rsidRPr="00DD5C5F">
        <w:rPr>
          <w:i/>
          <w:color w:val="auto"/>
        </w:rPr>
        <w:t xml:space="preserve">II. </w:t>
      </w:r>
      <w:r w:rsidRPr="00DD5C5F">
        <w:rPr>
          <w:color w:val="auto"/>
        </w:rPr>
        <w:t>této Smlouvy o dílo.</w:t>
      </w:r>
    </w:p>
    <w:p w14:paraId="4FC6E333" w14:textId="77777777" w:rsidR="0059086D" w:rsidRPr="00325089" w:rsidRDefault="0059086D" w:rsidP="0059086D">
      <w:pPr>
        <w:pStyle w:val="Zkladntext3"/>
        <w:tabs>
          <w:tab w:val="left" w:pos="0"/>
          <w:tab w:val="left" w:pos="851"/>
        </w:tabs>
        <w:rPr>
          <w:b/>
          <w:color w:val="auto"/>
          <w:sz w:val="16"/>
          <w:szCs w:val="16"/>
        </w:rPr>
      </w:pPr>
    </w:p>
    <w:p w14:paraId="1C06FEA9" w14:textId="77777777" w:rsidR="003749AE" w:rsidRPr="00DD5C5F" w:rsidRDefault="003749AE" w:rsidP="0059086D">
      <w:pPr>
        <w:pStyle w:val="Zkladntext3"/>
        <w:tabs>
          <w:tab w:val="left" w:pos="0"/>
          <w:tab w:val="left" w:pos="851"/>
        </w:tabs>
        <w:rPr>
          <w:b/>
          <w:color w:val="auto"/>
        </w:rPr>
      </w:pPr>
      <w:r w:rsidRPr="00DD5C5F">
        <w:rPr>
          <w:b/>
          <w:color w:val="auto"/>
        </w:rPr>
        <w:t>Odst. 4</w:t>
      </w:r>
    </w:p>
    <w:p w14:paraId="536458C8" w14:textId="77777777" w:rsidR="003749AE" w:rsidRDefault="003749AE" w:rsidP="0059086D">
      <w:pPr>
        <w:pStyle w:val="Zkladntext3"/>
        <w:tabs>
          <w:tab w:val="left" w:pos="0"/>
          <w:tab w:val="left" w:pos="851"/>
        </w:tabs>
        <w:rPr>
          <w:color w:val="auto"/>
        </w:rPr>
      </w:pPr>
      <w:r w:rsidRPr="00DD5C5F">
        <w:rPr>
          <w:color w:val="auto"/>
        </w:rPr>
        <w:t xml:space="preserve">Dojde-li k odstoupení od této Smlouvy o dílo ze strany objednatele z důvodů podstatného porušení smlouvy zhotovitelem, pak má zhotovitel právo pouze na vyrovnání prací, které byly </w:t>
      </w:r>
      <w:r w:rsidRPr="00DD5C5F">
        <w:rPr>
          <w:color w:val="auto"/>
        </w:rPr>
        <w:lastRenderedPageBreak/>
        <w:t>provedeny zhotovitelem v souladu s touto Smlouvou o dílo, budou-li tyto práce dále bez větších nákladů pro objednatele využitelné.</w:t>
      </w:r>
    </w:p>
    <w:p w14:paraId="4BAEE41F" w14:textId="77777777" w:rsidR="00DB10B1" w:rsidRPr="00DB10B1" w:rsidRDefault="00DB10B1" w:rsidP="0059086D">
      <w:pPr>
        <w:pStyle w:val="Zkladntext3"/>
        <w:tabs>
          <w:tab w:val="left" w:pos="0"/>
          <w:tab w:val="left" w:pos="851"/>
        </w:tabs>
        <w:rPr>
          <w:color w:val="auto"/>
          <w:sz w:val="16"/>
          <w:szCs w:val="16"/>
        </w:rPr>
      </w:pPr>
    </w:p>
    <w:p w14:paraId="0F724F95" w14:textId="77777777" w:rsidR="003749AE" w:rsidRPr="00DD5C5F" w:rsidRDefault="003749AE" w:rsidP="0059086D">
      <w:pPr>
        <w:pStyle w:val="Nadpis4"/>
        <w:tabs>
          <w:tab w:val="left" w:pos="0"/>
          <w:tab w:val="left" w:pos="851"/>
        </w:tabs>
        <w:jc w:val="both"/>
      </w:pPr>
      <w:r w:rsidRPr="00DD5C5F">
        <w:t>XI. PRÁVNÍ PŘEDPISY A DALŠÍ UJEDNÁNÍ</w:t>
      </w:r>
    </w:p>
    <w:p w14:paraId="2F63C432" w14:textId="77777777" w:rsidR="003749AE" w:rsidRPr="00325089" w:rsidRDefault="003749AE" w:rsidP="0059086D">
      <w:pPr>
        <w:tabs>
          <w:tab w:val="left" w:pos="0"/>
        </w:tabs>
        <w:jc w:val="both"/>
        <w:rPr>
          <w:sz w:val="16"/>
          <w:szCs w:val="16"/>
        </w:rPr>
      </w:pPr>
    </w:p>
    <w:p w14:paraId="216A8D6E" w14:textId="77777777" w:rsidR="003749AE" w:rsidRPr="00DD5C5F" w:rsidRDefault="003749AE" w:rsidP="0059086D">
      <w:pPr>
        <w:pStyle w:val="Nadpis2"/>
        <w:tabs>
          <w:tab w:val="left" w:pos="0"/>
        </w:tabs>
        <w:jc w:val="both"/>
      </w:pPr>
      <w:r w:rsidRPr="00DD5C5F">
        <w:t>Odst. 1</w:t>
      </w:r>
    </w:p>
    <w:p w14:paraId="0FC07195" w14:textId="77777777" w:rsidR="009447FF" w:rsidRPr="00DD5C5F" w:rsidRDefault="002C5579" w:rsidP="0059086D">
      <w:pPr>
        <w:tabs>
          <w:tab w:val="left" w:pos="0"/>
        </w:tabs>
        <w:jc w:val="both"/>
        <w:rPr>
          <w:b w:val="0"/>
        </w:rPr>
      </w:pPr>
      <w:r w:rsidRPr="00DD5C5F">
        <w:rPr>
          <w:b w:val="0"/>
        </w:rPr>
        <w:t>Tato Smlouva</w:t>
      </w:r>
      <w:r w:rsidR="00066E25">
        <w:rPr>
          <w:b w:val="0"/>
        </w:rPr>
        <w:t xml:space="preserve"> o dílo</w:t>
      </w:r>
      <w:r w:rsidRPr="00DD5C5F">
        <w:rPr>
          <w:b w:val="0"/>
        </w:rPr>
        <w:t xml:space="preserve"> se řídí právem České republiky.</w:t>
      </w:r>
      <w:r w:rsidR="00197CA1">
        <w:rPr>
          <w:b w:val="0"/>
        </w:rPr>
        <w:t xml:space="preserve"> Ke kolizním ustanovením se nepřihlíží.</w:t>
      </w:r>
    </w:p>
    <w:p w14:paraId="64D21294" w14:textId="77777777" w:rsidR="002C5579" w:rsidRPr="00325089" w:rsidRDefault="002C5579" w:rsidP="0059086D">
      <w:pPr>
        <w:tabs>
          <w:tab w:val="left" w:pos="0"/>
        </w:tabs>
        <w:jc w:val="both"/>
        <w:rPr>
          <w:sz w:val="16"/>
          <w:szCs w:val="16"/>
        </w:rPr>
      </w:pPr>
    </w:p>
    <w:p w14:paraId="6A1FB378" w14:textId="77777777" w:rsidR="003749AE" w:rsidRPr="00DD5C5F" w:rsidRDefault="003749AE" w:rsidP="0059086D">
      <w:pPr>
        <w:tabs>
          <w:tab w:val="left" w:pos="0"/>
        </w:tabs>
        <w:jc w:val="both"/>
      </w:pPr>
      <w:r w:rsidRPr="00DD5C5F">
        <w:t>Odst. 2</w:t>
      </w:r>
    </w:p>
    <w:p w14:paraId="5D34FE86" w14:textId="77777777" w:rsidR="003749AE" w:rsidRPr="00DD5C5F" w:rsidRDefault="00066E25" w:rsidP="0059086D">
      <w:pPr>
        <w:pStyle w:val="Zkladntext"/>
        <w:tabs>
          <w:tab w:val="left" w:pos="0"/>
        </w:tabs>
        <w:jc w:val="both"/>
      </w:pPr>
      <w:r>
        <w:t xml:space="preserve">Tato </w:t>
      </w:r>
      <w:r w:rsidR="003749AE" w:rsidRPr="00DD5C5F">
        <w:t xml:space="preserve">Smlouva o dílo je vypracována ve dvou vyhotoveních, po odsouhlasení a potvrzení obdrží každá ze </w:t>
      </w:r>
      <w:r w:rsidR="00325089">
        <w:t xml:space="preserve">smluvních </w:t>
      </w:r>
      <w:r w:rsidR="003749AE" w:rsidRPr="00DD5C5F">
        <w:t>stran jedno vyhotovení. Případné změny této Smlouvy o dílo lze</w:t>
      </w:r>
      <w:r>
        <w:t xml:space="preserve"> provádět pouze písemně formou </w:t>
      </w:r>
      <w:r w:rsidR="00325089">
        <w:t>D</w:t>
      </w:r>
      <w:r w:rsidR="003749AE" w:rsidRPr="00DD5C5F">
        <w:t>odatků k</w:t>
      </w:r>
      <w:r w:rsidR="00325089">
        <w:t xml:space="preserve"> této</w:t>
      </w:r>
      <w:r w:rsidR="003749AE" w:rsidRPr="00DD5C5F">
        <w:t xml:space="preserve"> Smlouvě o </w:t>
      </w:r>
      <w:r w:rsidR="00325089" w:rsidRPr="00DD5C5F">
        <w:t>dílo</w:t>
      </w:r>
      <w:r w:rsidR="00325089">
        <w:t>, vzestupně číslovaných</w:t>
      </w:r>
      <w:r w:rsidR="003749AE" w:rsidRPr="00DD5C5F">
        <w:t>.</w:t>
      </w:r>
    </w:p>
    <w:p w14:paraId="55154527" w14:textId="77777777" w:rsidR="00A168D5" w:rsidRPr="00325089" w:rsidRDefault="00A168D5" w:rsidP="0059086D">
      <w:pPr>
        <w:pStyle w:val="Zkladntext"/>
        <w:tabs>
          <w:tab w:val="left" w:pos="0"/>
        </w:tabs>
        <w:jc w:val="both"/>
        <w:rPr>
          <w:sz w:val="16"/>
          <w:szCs w:val="16"/>
        </w:rPr>
      </w:pPr>
    </w:p>
    <w:p w14:paraId="2C0AC748" w14:textId="77777777" w:rsidR="00C54B1B" w:rsidRPr="00DD5C5F" w:rsidRDefault="00C54B1B" w:rsidP="0059086D">
      <w:pPr>
        <w:pStyle w:val="Zkladntext"/>
        <w:tabs>
          <w:tab w:val="left" w:pos="0"/>
        </w:tabs>
        <w:jc w:val="both"/>
        <w:rPr>
          <w:b/>
          <w:color w:val="0000FF"/>
        </w:rPr>
      </w:pPr>
      <w:r w:rsidRPr="00DD5C5F">
        <w:rPr>
          <w:b/>
        </w:rPr>
        <w:t>Odst. 3</w:t>
      </w:r>
    </w:p>
    <w:p w14:paraId="348BCE07" w14:textId="77777777" w:rsidR="00C54B1B" w:rsidRPr="00DD5C5F" w:rsidRDefault="00C54B1B" w:rsidP="00C54B1B">
      <w:pPr>
        <w:jc w:val="both"/>
        <w:rPr>
          <w:b w:val="0"/>
        </w:rPr>
      </w:pPr>
      <w:r w:rsidRPr="00DD5C5F">
        <w:rPr>
          <w:b w:val="0"/>
        </w:rPr>
        <w:t>Adresy pro doručování veškerých písemností dle této Smlouvy</w:t>
      </w:r>
      <w:r w:rsidR="00066E25">
        <w:rPr>
          <w:b w:val="0"/>
        </w:rPr>
        <w:t xml:space="preserve"> o dílo</w:t>
      </w:r>
      <w:r w:rsidRPr="00DD5C5F">
        <w:rPr>
          <w:b w:val="0"/>
        </w:rPr>
        <w:t xml:space="preserve"> jsou uvedeny v úvodu této Smlouvy</w:t>
      </w:r>
      <w:r w:rsidR="00325089">
        <w:rPr>
          <w:b w:val="0"/>
        </w:rPr>
        <w:t xml:space="preserve"> o dílo</w:t>
      </w:r>
      <w:r w:rsidRPr="00DD5C5F">
        <w:rPr>
          <w:b w:val="0"/>
        </w:rPr>
        <w:t>. V případě nepřebírání pošty na výše uvedených adresách se písemnosti považují za doručené třetím dnem od jejich uložení na poště.</w:t>
      </w:r>
      <w:r w:rsidR="007176CB">
        <w:rPr>
          <w:b w:val="0"/>
        </w:rPr>
        <w:t xml:space="preserve"> Tímto ustanovením není dotčeno právo doručovat písemnosti prostřednictvím datových schránek.</w:t>
      </w:r>
    </w:p>
    <w:p w14:paraId="726BB736" w14:textId="77777777" w:rsidR="00BA7716" w:rsidRPr="00325089" w:rsidRDefault="00BA7716" w:rsidP="00C54B1B">
      <w:pPr>
        <w:jc w:val="both"/>
        <w:rPr>
          <w:b w:val="0"/>
          <w:sz w:val="16"/>
          <w:szCs w:val="16"/>
        </w:rPr>
      </w:pPr>
    </w:p>
    <w:p w14:paraId="29607633" w14:textId="77777777" w:rsidR="00BA7716" w:rsidRPr="00DD5C5F" w:rsidRDefault="00BA7716" w:rsidP="00C54B1B">
      <w:pPr>
        <w:jc w:val="both"/>
      </w:pPr>
      <w:r w:rsidRPr="00DD5C5F">
        <w:t>Odst. 4</w:t>
      </w:r>
    </w:p>
    <w:p w14:paraId="74A3456F" w14:textId="77777777" w:rsidR="00BA7716" w:rsidRPr="00DD5C5F" w:rsidRDefault="00BA7716" w:rsidP="00C54B1B">
      <w:pPr>
        <w:jc w:val="both"/>
        <w:rPr>
          <w:b w:val="0"/>
          <w:szCs w:val="24"/>
        </w:rPr>
      </w:pPr>
      <w:r w:rsidRPr="00DD5C5F">
        <w:rPr>
          <w:b w:val="0"/>
          <w:szCs w:val="24"/>
        </w:rPr>
        <w:t>Dle § 89a zákona č. 99/1963 Sb., občanský soudní řád, ve znění pozdějších předpisů se smluvní strany dohodly, že místně příslušný soud pro řešení sporů vyplývajících z této smlouvy je Okresní soud v Ústí nad Orlicí, popřípadě Krajský soud v Hradci Králové.</w:t>
      </w:r>
    </w:p>
    <w:p w14:paraId="36ABBB65" w14:textId="77777777" w:rsidR="00E609DC" w:rsidRPr="00325089" w:rsidRDefault="00E609DC" w:rsidP="00C54B1B">
      <w:pPr>
        <w:jc w:val="both"/>
        <w:rPr>
          <w:b w:val="0"/>
          <w:sz w:val="16"/>
          <w:szCs w:val="16"/>
        </w:rPr>
      </w:pPr>
    </w:p>
    <w:p w14:paraId="7540E622" w14:textId="77777777" w:rsidR="00E609DC" w:rsidRPr="00DD5C5F" w:rsidRDefault="00E609DC" w:rsidP="00E609DC">
      <w:pPr>
        <w:jc w:val="both"/>
      </w:pPr>
      <w:r w:rsidRPr="00DD5C5F">
        <w:t>Odst. 5</w:t>
      </w:r>
    </w:p>
    <w:p w14:paraId="55C99B63" w14:textId="77777777" w:rsidR="00E609DC" w:rsidRPr="00DD5C5F" w:rsidRDefault="00E609DC" w:rsidP="00C54B1B">
      <w:pPr>
        <w:jc w:val="both"/>
        <w:rPr>
          <w:b w:val="0"/>
          <w:szCs w:val="24"/>
        </w:rPr>
      </w:pPr>
      <w:r w:rsidRPr="00DD5C5F">
        <w:rPr>
          <w:b w:val="0"/>
          <w:szCs w:val="24"/>
        </w:rPr>
        <w:t>Pokud oddělitelné ustanovení této Smlouvy</w:t>
      </w:r>
      <w:r w:rsidR="00066E25">
        <w:rPr>
          <w:b w:val="0"/>
          <w:szCs w:val="24"/>
        </w:rPr>
        <w:t xml:space="preserve"> o dílo</w:t>
      </w:r>
      <w:r w:rsidRPr="00DD5C5F">
        <w:rPr>
          <w:b w:val="0"/>
          <w:szCs w:val="24"/>
        </w:rPr>
        <w:t xml:space="preserve"> je</w:t>
      </w:r>
      <w:r w:rsidR="00066E25">
        <w:rPr>
          <w:b w:val="0"/>
          <w:szCs w:val="24"/>
        </w:rPr>
        <w:t>,</w:t>
      </w:r>
      <w:r w:rsidRPr="00DD5C5F">
        <w:rPr>
          <w:b w:val="0"/>
          <w:szCs w:val="24"/>
        </w:rPr>
        <w:t xml:space="preserve"> nebo se stane neplatným či nevynutitelným, nemá to vliv na platnost zbývajících ustanovení této Smlouvy</w:t>
      </w:r>
      <w:r w:rsidR="00066E25">
        <w:rPr>
          <w:b w:val="0"/>
          <w:szCs w:val="24"/>
        </w:rPr>
        <w:t xml:space="preserve"> o dílo</w:t>
      </w:r>
      <w:r w:rsidRPr="00DD5C5F">
        <w:rPr>
          <w:b w:val="0"/>
          <w:szCs w:val="24"/>
        </w:rPr>
        <w:t>. V takovém případě se strany této Smlouvy</w:t>
      </w:r>
      <w:r w:rsidR="00066E25">
        <w:rPr>
          <w:b w:val="0"/>
          <w:szCs w:val="24"/>
        </w:rPr>
        <w:t xml:space="preserve"> o dílo</w:t>
      </w:r>
      <w:r w:rsidRPr="00DD5C5F">
        <w:rPr>
          <w:b w:val="0"/>
          <w:szCs w:val="24"/>
        </w:rPr>
        <w:t xml:space="preserve"> zavazují uzavřít do </w:t>
      </w:r>
      <w:r w:rsidR="00066E25">
        <w:rPr>
          <w:b w:val="0"/>
          <w:szCs w:val="24"/>
        </w:rPr>
        <w:t>20</w:t>
      </w:r>
      <w:r w:rsidRPr="00DD5C5F">
        <w:rPr>
          <w:b w:val="0"/>
          <w:szCs w:val="24"/>
        </w:rPr>
        <w:t xml:space="preserve"> pracovních dnů od výzvy druhé ze stran této Smlouvy </w:t>
      </w:r>
      <w:r w:rsidR="00066E25">
        <w:rPr>
          <w:b w:val="0"/>
          <w:szCs w:val="24"/>
        </w:rPr>
        <w:t xml:space="preserve">o dílo </w:t>
      </w:r>
      <w:r w:rsidR="00B858C1">
        <w:rPr>
          <w:b w:val="0"/>
          <w:szCs w:val="24"/>
        </w:rPr>
        <w:t>D</w:t>
      </w:r>
      <w:r w:rsidRPr="00DD5C5F">
        <w:rPr>
          <w:b w:val="0"/>
          <w:szCs w:val="24"/>
        </w:rPr>
        <w:t>odatek k této Smlouvě</w:t>
      </w:r>
      <w:r w:rsidR="00066E25">
        <w:rPr>
          <w:b w:val="0"/>
          <w:szCs w:val="24"/>
        </w:rPr>
        <w:t xml:space="preserve"> o dílo</w:t>
      </w:r>
      <w:r w:rsidR="00B858C1">
        <w:rPr>
          <w:b w:val="0"/>
          <w:szCs w:val="24"/>
        </w:rPr>
        <w:t>,</w:t>
      </w:r>
      <w:r w:rsidRPr="00DD5C5F">
        <w:rPr>
          <w:b w:val="0"/>
          <w:szCs w:val="24"/>
        </w:rPr>
        <w:t xml:space="preserve"> nahrazující oddělitelné ustanovení této Smlouvy</w:t>
      </w:r>
      <w:r w:rsidR="00066E25">
        <w:rPr>
          <w:b w:val="0"/>
          <w:szCs w:val="24"/>
        </w:rPr>
        <w:t xml:space="preserve"> o dílo</w:t>
      </w:r>
      <w:r w:rsidRPr="00DD5C5F">
        <w:rPr>
          <w:b w:val="0"/>
          <w:szCs w:val="24"/>
        </w:rPr>
        <w:t>, které je neplatné či nevynutitelné, platným a vynutitelným ustanovením odpovídajícím účelu takto nahrazovaného ustanovení.</w:t>
      </w:r>
    </w:p>
    <w:p w14:paraId="325B1AAE" w14:textId="77777777" w:rsidR="00E609DC" w:rsidRPr="00B858C1" w:rsidRDefault="00E609DC" w:rsidP="00C54B1B">
      <w:pPr>
        <w:jc w:val="both"/>
        <w:rPr>
          <w:b w:val="0"/>
          <w:sz w:val="16"/>
          <w:szCs w:val="16"/>
        </w:rPr>
      </w:pPr>
    </w:p>
    <w:p w14:paraId="6C1B4665" w14:textId="77777777" w:rsidR="00E609DC" w:rsidRPr="00DD5C5F" w:rsidRDefault="00E609DC" w:rsidP="00E609DC">
      <w:pPr>
        <w:jc w:val="both"/>
      </w:pPr>
      <w:r w:rsidRPr="00DD5C5F">
        <w:t>Odst. 6</w:t>
      </w:r>
    </w:p>
    <w:p w14:paraId="6D6891F1" w14:textId="77777777" w:rsidR="00E609DC" w:rsidRPr="00DD5C5F" w:rsidRDefault="00E609DC" w:rsidP="00C54B1B">
      <w:pPr>
        <w:jc w:val="both"/>
        <w:rPr>
          <w:b w:val="0"/>
          <w:szCs w:val="24"/>
        </w:rPr>
      </w:pPr>
      <w:r w:rsidRPr="00DD5C5F">
        <w:rPr>
          <w:b w:val="0"/>
          <w:szCs w:val="24"/>
        </w:rPr>
        <w:t>Odpověď strany této Smlouvy</w:t>
      </w:r>
      <w:r w:rsidR="00066E25">
        <w:rPr>
          <w:b w:val="0"/>
          <w:szCs w:val="24"/>
        </w:rPr>
        <w:t xml:space="preserve"> o dílo</w:t>
      </w:r>
      <w:r w:rsidRPr="00DD5C5F">
        <w:rPr>
          <w:b w:val="0"/>
          <w:szCs w:val="24"/>
        </w:rPr>
        <w:t xml:space="preserve">, ve smyslu § 1740 </w:t>
      </w:r>
      <w:r w:rsidR="00A34BF7" w:rsidRPr="00DD5C5F">
        <w:rPr>
          <w:b w:val="0"/>
          <w:szCs w:val="24"/>
        </w:rPr>
        <w:t>odst. 3 Občanského zákoníku</w:t>
      </w:r>
      <w:r w:rsidRPr="00DD5C5F">
        <w:rPr>
          <w:b w:val="0"/>
          <w:szCs w:val="24"/>
        </w:rPr>
        <w:t>, s dodatkem nebo odchylkou, která podstatně nemění podmínky nabídky, není přijetím nabídky na uzavření této Smlouvy</w:t>
      </w:r>
      <w:r w:rsidR="00066E25">
        <w:rPr>
          <w:b w:val="0"/>
          <w:szCs w:val="24"/>
        </w:rPr>
        <w:t xml:space="preserve"> o dílo či jejího dodatku</w:t>
      </w:r>
      <w:r w:rsidRPr="00DD5C5F">
        <w:rPr>
          <w:b w:val="0"/>
          <w:szCs w:val="24"/>
        </w:rPr>
        <w:t>.</w:t>
      </w:r>
    </w:p>
    <w:p w14:paraId="5FB3B120" w14:textId="77777777" w:rsidR="00E609DC" w:rsidRPr="00B858C1" w:rsidRDefault="00E609DC" w:rsidP="00C54B1B">
      <w:pPr>
        <w:jc w:val="both"/>
        <w:rPr>
          <w:b w:val="0"/>
          <w:sz w:val="16"/>
          <w:szCs w:val="16"/>
        </w:rPr>
      </w:pPr>
    </w:p>
    <w:p w14:paraId="0B9F0C18" w14:textId="77777777" w:rsidR="00E609DC" w:rsidRPr="00DD5C5F" w:rsidRDefault="00E609DC" w:rsidP="00E609DC">
      <w:pPr>
        <w:jc w:val="both"/>
      </w:pPr>
      <w:r w:rsidRPr="00DD5C5F">
        <w:t>Odst. 7</w:t>
      </w:r>
    </w:p>
    <w:p w14:paraId="6F9FA4AC" w14:textId="77777777" w:rsidR="00E609DC" w:rsidRDefault="00E609DC" w:rsidP="00C54B1B">
      <w:pPr>
        <w:jc w:val="both"/>
        <w:rPr>
          <w:b w:val="0"/>
          <w:szCs w:val="24"/>
        </w:rPr>
      </w:pPr>
      <w:r w:rsidRPr="00DD5C5F">
        <w:rPr>
          <w:b w:val="0"/>
          <w:szCs w:val="24"/>
        </w:rPr>
        <w:t>Smluvní strany po přečtení této Smlouvy</w:t>
      </w:r>
      <w:r w:rsidR="00066E25">
        <w:rPr>
          <w:b w:val="0"/>
          <w:szCs w:val="24"/>
        </w:rPr>
        <w:t xml:space="preserve"> o dílo</w:t>
      </w:r>
      <w:r w:rsidRPr="00DD5C5F">
        <w:rPr>
          <w:b w:val="0"/>
          <w:szCs w:val="24"/>
        </w:rPr>
        <w:t xml:space="preserve"> prohlašují, že souhlasí s jejím obsahem, že tato Smlouva </w:t>
      </w:r>
      <w:r w:rsidR="00066E25">
        <w:rPr>
          <w:b w:val="0"/>
          <w:szCs w:val="24"/>
        </w:rPr>
        <w:t xml:space="preserve">o dílo </w:t>
      </w:r>
      <w:r w:rsidRPr="00DD5C5F">
        <w:rPr>
          <w:b w:val="0"/>
          <w:szCs w:val="24"/>
        </w:rPr>
        <w:t>byla sepsána vážně, určitě, srozumitelně a na základě jejich pravé a svobodné vůle, na důkaz čehož připojují své podpisy.</w:t>
      </w:r>
    </w:p>
    <w:p w14:paraId="5A7D3DEA" w14:textId="77777777" w:rsidR="005A283A" w:rsidRPr="00DD5C5F" w:rsidRDefault="005A283A" w:rsidP="00C54B1B">
      <w:pPr>
        <w:jc w:val="both"/>
        <w:rPr>
          <w:b w:val="0"/>
          <w:szCs w:val="24"/>
        </w:rPr>
      </w:pPr>
    </w:p>
    <w:p w14:paraId="11BD1559" w14:textId="77777777" w:rsidR="00E609DC" w:rsidRPr="00B858C1" w:rsidRDefault="00E609DC" w:rsidP="00C54B1B">
      <w:pPr>
        <w:jc w:val="both"/>
        <w:rPr>
          <w:b w:val="0"/>
          <w:sz w:val="16"/>
          <w:szCs w:val="16"/>
        </w:rPr>
      </w:pPr>
    </w:p>
    <w:p w14:paraId="1DE8BAEB" w14:textId="77777777" w:rsidR="006036DF" w:rsidRPr="00FA53FB" w:rsidRDefault="006036DF" w:rsidP="006036DF">
      <w:pPr>
        <w:jc w:val="both"/>
      </w:pPr>
      <w:r w:rsidRPr="00DD5C5F">
        <w:t xml:space="preserve">Odst. </w:t>
      </w:r>
      <w:r>
        <w:t>8</w:t>
      </w:r>
    </w:p>
    <w:p w14:paraId="04579D12" w14:textId="77777777" w:rsidR="00802A24" w:rsidRDefault="00802A24" w:rsidP="00802A24">
      <w:pPr>
        <w:jc w:val="both"/>
        <w:rPr>
          <w:b w:val="0"/>
        </w:rPr>
      </w:pPr>
      <w:r w:rsidRPr="00656BF0">
        <w:rPr>
          <w:b w:val="0"/>
        </w:rPr>
        <w:t xml:space="preserve">Smluvní strany prohlašují, že tato </w:t>
      </w:r>
      <w:r w:rsidR="00B858C1">
        <w:rPr>
          <w:b w:val="0"/>
        </w:rPr>
        <w:t>S</w:t>
      </w:r>
      <w:r w:rsidRPr="00656BF0">
        <w:rPr>
          <w:b w:val="0"/>
        </w:rPr>
        <w:t>mlouva</w:t>
      </w:r>
      <w:r w:rsidR="00B858C1">
        <w:rPr>
          <w:b w:val="0"/>
        </w:rPr>
        <w:t xml:space="preserve"> o dílo</w:t>
      </w:r>
      <w:r w:rsidRPr="00656BF0">
        <w:rPr>
          <w:b w:val="0"/>
        </w:rPr>
        <w:t xml:space="preserve"> neobsahuje žádné obchodní tajemství, ani informace, které by nemohly být zveřejněny v </w:t>
      </w:r>
      <w:r w:rsidR="00B858C1">
        <w:rPr>
          <w:b w:val="0"/>
        </w:rPr>
        <w:t>r</w:t>
      </w:r>
      <w:r w:rsidRPr="00656BF0">
        <w:rPr>
          <w:b w:val="0"/>
        </w:rPr>
        <w:t>egistru smluv dle zákona č. 340/2015 Sb., o zvláštních podmínkách účinnosti některých smluv, uveřejňování těchto smluv a o registru smluv (zákon o registru smluv).</w:t>
      </w:r>
      <w:r>
        <w:rPr>
          <w:b w:val="0"/>
        </w:rPr>
        <w:t xml:space="preserve"> </w:t>
      </w:r>
    </w:p>
    <w:p w14:paraId="30316AE5" w14:textId="77777777" w:rsidR="00802A24" w:rsidRPr="00656BF0" w:rsidRDefault="00802A24" w:rsidP="00802A24">
      <w:pPr>
        <w:jc w:val="both"/>
        <w:rPr>
          <w:b w:val="0"/>
          <w:szCs w:val="24"/>
        </w:rPr>
      </w:pPr>
      <w:r w:rsidRPr="00B858C1">
        <w:rPr>
          <w:b w:val="0"/>
        </w:rPr>
        <w:t>Cenová nabídka zhotovitele,</w:t>
      </w:r>
      <w:r w:rsidR="00AA3909" w:rsidRPr="00B858C1">
        <w:rPr>
          <w:b w:val="0"/>
        </w:rPr>
        <w:t xml:space="preserve"> </w:t>
      </w:r>
      <w:r w:rsidR="00430CA0" w:rsidRPr="00B858C1">
        <w:rPr>
          <w:b w:val="0"/>
        </w:rPr>
        <w:t>která</w:t>
      </w:r>
      <w:r w:rsidRPr="00B858C1">
        <w:rPr>
          <w:b w:val="0"/>
        </w:rPr>
        <w:t xml:space="preserve"> obsahuje ocenění jednotlivých položek, je považována za obchodní tajemství a </w:t>
      </w:r>
      <w:r w:rsidR="00AA3909" w:rsidRPr="00B858C1">
        <w:rPr>
          <w:b w:val="0"/>
        </w:rPr>
        <w:t>bude přiměřeně anonymizována.</w:t>
      </w:r>
      <w:r w:rsidRPr="00B858C1">
        <w:rPr>
          <w:b w:val="0"/>
        </w:rPr>
        <w:t xml:space="preserve"> Zveřejněna bude pouze celková cena díla.</w:t>
      </w:r>
    </w:p>
    <w:p w14:paraId="72DEA53C" w14:textId="77777777" w:rsidR="006036DF" w:rsidRPr="00B858C1" w:rsidRDefault="006036DF" w:rsidP="0059086D">
      <w:pPr>
        <w:pStyle w:val="Zkladntext"/>
        <w:tabs>
          <w:tab w:val="left" w:pos="0"/>
        </w:tabs>
        <w:jc w:val="both"/>
        <w:rPr>
          <w:sz w:val="16"/>
          <w:szCs w:val="16"/>
        </w:rPr>
      </w:pPr>
    </w:p>
    <w:p w14:paraId="6275EB07" w14:textId="77777777" w:rsidR="003749AE" w:rsidRPr="00DD5C5F" w:rsidRDefault="003749AE" w:rsidP="0059086D">
      <w:pPr>
        <w:pStyle w:val="Zkladntext"/>
        <w:tabs>
          <w:tab w:val="left" w:pos="0"/>
        </w:tabs>
        <w:jc w:val="both"/>
      </w:pPr>
      <w:r w:rsidRPr="00DD5C5F">
        <w:t>Uzavření této</w:t>
      </w:r>
      <w:r w:rsidR="00145270" w:rsidRPr="00DD5C5F">
        <w:t xml:space="preserve"> Smlouvy o dílo bylo schváleno </w:t>
      </w:r>
      <w:r w:rsidR="00252215" w:rsidRPr="00DD5C5F">
        <w:t>u</w:t>
      </w:r>
      <w:r w:rsidRPr="00DD5C5F">
        <w:t>snesením</w:t>
      </w:r>
      <w:r w:rsidR="00252215" w:rsidRPr="00DD5C5F">
        <w:t xml:space="preserve"> R</w:t>
      </w:r>
      <w:r w:rsidR="009D335C" w:rsidRPr="00DD5C5F">
        <w:t>ady města</w:t>
      </w:r>
      <w:r w:rsidR="00252215" w:rsidRPr="00DD5C5F">
        <w:t xml:space="preserve"> Česká Třebová</w:t>
      </w:r>
      <w:r w:rsidR="009D335C" w:rsidRPr="00DD5C5F">
        <w:t xml:space="preserve"> </w:t>
      </w:r>
      <w:r w:rsidR="00041B81" w:rsidRPr="00DD5C5F">
        <w:t xml:space="preserve">č. </w:t>
      </w:r>
      <w:r w:rsidR="006C3E70" w:rsidRPr="006C3E70">
        <w:rPr>
          <w:highlight w:val="yellow"/>
        </w:rPr>
        <w:t>xx</w:t>
      </w:r>
      <w:r w:rsidR="009D335C" w:rsidRPr="00DD5C5F">
        <w:t>/20</w:t>
      </w:r>
      <w:r w:rsidR="00800630">
        <w:t>20</w:t>
      </w:r>
      <w:r w:rsidR="001D36F1" w:rsidRPr="00DD5C5F">
        <w:t xml:space="preserve"> ze dne </w:t>
      </w:r>
      <w:proofErr w:type="spellStart"/>
      <w:r w:rsidR="006C3E70" w:rsidRPr="006C3E70">
        <w:rPr>
          <w:highlight w:val="yellow"/>
        </w:rPr>
        <w:t>xxxxx</w:t>
      </w:r>
      <w:proofErr w:type="spellEnd"/>
      <w:r w:rsidR="00CA4C28">
        <w:t xml:space="preserve"> </w:t>
      </w:r>
      <w:r w:rsidR="001C0AA4">
        <w:t>2021.</w:t>
      </w:r>
    </w:p>
    <w:p w14:paraId="60C64BAD" w14:textId="77777777" w:rsidR="003749AE" w:rsidRPr="00DD5C5F" w:rsidRDefault="003749AE">
      <w:pPr>
        <w:tabs>
          <w:tab w:val="left" w:pos="851"/>
        </w:tabs>
        <w:jc w:val="both"/>
        <w:rPr>
          <w:b w:val="0"/>
        </w:rPr>
      </w:pPr>
    </w:p>
    <w:p w14:paraId="32520769" w14:textId="77777777" w:rsidR="003749AE" w:rsidRDefault="003749AE">
      <w:pPr>
        <w:tabs>
          <w:tab w:val="left" w:pos="851"/>
        </w:tabs>
        <w:jc w:val="both"/>
        <w:rPr>
          <w:b w:val="0"/>
        </w:rPr>
      </w:pPr>
    </w:p>
    <w:p w14:paraId="0FF31FA3" w14:textId="77777777" w:rsidR="00B858C1" w:rsidRDefault="00B858C1">
      <w:pPr>
        <w:tabs>
          <w:tab w:val="left" w:pos="851"/>
        </w:tabs>
        <w:jc w:val="both"/>
        <w:rPr>
          <w:b w:val="0"/>
        </w:rPr>
      </w:pPr>
    </w:p>
    <w:p w14:paraId="7D11778B" w14:textId="77777777" w:rsidR="00B858C1" w:rsidRDefault="00B858C1">
      <w:pPr>
        <w:tabs>
          <w:tab w:val="left" w:pos="851"/>
        </w:tabs>
        <w:jc w:val="both"/>
        <w:rPr>
          <w:b w:val="0"/>
        </w:rPr>
      </w:pPr>
    </w:p>
    <w:p w14:paraId="22240CB4" w14:textId="77777777" w:rsidR="00B858C1" w:rsidRDefault="00B858C1">
      <w:pPr>
        <w:tabs>
          <w:tab w:val="left" w:pos="851"/>
        </w:tabs>
        <w:jc w:val="both"/>
        <w:rPr>
          <w:b w:val="0"/>
        </w:rPr>
      </w:pPr>
    </w:p>
    <w:p w14:paraId="5C081CF2" w14:textId="77777777" w:rsidR="00B858C1" w:rsidRDefault="00B858C1">
      <w:pPr>
        <w:tabs>
          <w:tab w:val="left" w:pos="851"/>
        </w:tabs>
        <w:jc w:val="both"/>
        <w:rPr>
          <w:b w:val="0"/>
        </w:rPr>
      </w:pPr>
    </w:p>
    <w:p w14:paraId="3E4B5BA9" w14:textId="77777777" w:rsidR="00B858C1" w:rsidRDefault="00B858C1">
      <w:pPr>
        <w:tabs>
          <w:tab w:val="left" w:pos="851"/>
        </w:tabs>
        <w:jc w:val="both"/>
        <w:rPr>
          <w:b w:val="0"/>
        </w:rPr>
      </w:pPr>
    </w:p>
    <w:p w14:paraId="6C0843E0" w14:textId="77777777" w:rsidR="00B858C1" w:rsidRPr="00DD5C5F" w:rsidRDefault="00B858C1">
      <w:pPr>
        <w:tabs>
          <w:tab w:val="left" w:pos="851"/>
        </w:tabs>
        <w:jc w:val="both"/>
        <w:rPr>
          <w:b w:val="0"/>
        </w:rPr>
      </w:pPr>
    </w:p>
    <w:p w14:paraId="1420CE48" w14:textId="77777777" w:rsidR="00456FE7" w:rsidRPr="00DD5C5F" w:rsidRDefault="00456FE7">
      <w:pPr>
        <w:tabs>
          <w:tab w:val="left" w:pos="851"/>
        </w:tabs>
        <w:jc w:val="both"/>
        <w:rPr>
          <w:b w:val="0"/>
        </w:rPr>
      </w:pPr>
    </w:p>
    <w:p w14:paraId="499654D5" w14:textId="77777777" w:rsidR="003749AE" w:rsidRPr="00DD5C5F" w:rsidRDefault="009D335C">
      <w:pPr>
        <w:tabs>
          <w:tab w:val="left" w:pos="5954"/>
        </w:tabs>
        <w:rPr>
          <w:b w:val="0"/>
        </w:rPr>
      </w:pPr>
      <w:r w:rsidRPr="00DD5C5F">
        <w:rPr>
          <w:b w:val="0"/>
        </w:rPr>
        <w:t>V České Třebové</w:t>
      </w:r>
      <w:r w:rsidR="001D36F1" w:rsidRPr="00DD5C5F">
        <w:rPr>
          <w:b w:val="0"/>
        </w:rPr>
        <w:t xml:space="preserve"> dne </w:t>
      </w:r>
      <w:r w:rsidR="001D36F1" w:rsidRPr="00CA4C28">
        <w:rPr>
          <w:b w:val="0"/>
        </w:rPr>
        <w:t>…………….</w:t>
      </w:r>
      <w:r w:rsidR="001D36F1" w:rsidRPr="00DD5C5F">
        <w:rPr>
          <w:b w:val="0"/>
        </w:rPr>
        <w:t xml:space="preserve"> </w:t>
      </w:r>
      <w:r w:rsidR="004F15C6" w:rsidRPr="00DD5C5F">
        <w:rPr>
          <w:b w:val="0"/>
        </w:rPr>
        <w:t>20</w:t>
      </w:r>
      <w:r w:rsidR="00800630">
        <w:rPr>
          <w:b w:val="0"/>
        </w:rPr>
        <w:t>2</w:t>
      </w:r>
      <w:r w:rsidR="00B858C1">
        <w:rPr>
          <w:b w:val="0"/>
        </w:rPr>
        <w:t>1</w:t>
      </w:r>
      <w:r w:rsidR="0059086D" w:rsidRPr="00DD5C5F">
        <w:rPr>
          <w:b w:val="0"/>
        </w:rPr>
        <w:t xml:space="preserve">               </w:t>
      </w:r>
      <w:r w:rsidR="003749AE" w:rsidRPr="00DD5C5F">
        <w:rPr>
          <w:b w:val="0"/>
        </w:rPr>
        <w:t>V</w:t>
      </w:r>
      <w:r w:rsidR="00CA4C28">
        <w:rPr>
          <w:b w:val="0"/>
        </w:rPr>
        <w:t> České Třebové</w:t>
      </w:r>
      <w:r w:rsidR="001C0AA4">
        <w:rPr>
          <w:b w:val="0"/>
        </w:rPr>
        <w:t xml:space="preserve"> </w:t>
      </w:r>
      <w:r w:rsidR="001D36F1" w:rsidRPr="00CA4C28">
        <w:rPr>
          <w:b w:val="0"/>
        </w:rPr>
        <w:t xml:space="preserve">dne ……………… </w:t>
      </w:r>
      <w:r w:rsidR="00252215" w:rsidRPr="00CA4C28">
        <w:rPr>
          <w:b w:val="0"/>
        </w:rPr>
        <w:t>20</w:t>
      </w:r>
      <w:r w:rsidR="00800630" w:rsidRPr="00CA4C28">
        <w:rPr>
          <w:b w:val="0"/>
        </w:rPr>
        <w:t>2</w:t>
      </w:r>
      <w:r w:rsidR="00B858C1" w:rsidRPr="00CA4C28">
        <w:rPr>
          <w:b w:val="0"/>
        </w:rPr>
        <w:t>1</w:t>
      </w:r>
      <w:r w:rsidR="003749AE" w:rsidRPr="00DD5C5F">
        <w:rPr>
          <w:b w:val="0"/>
        </w:rPr>
        <w:t xml:space="preserve">                                                                             </w:t>
      </w:r>
    </w:p>
    <w:p w14:paraId="27413D75" w14:textId="77777777" w:rsidR="003749AE" w:rsidRPr="00DD5C5F" w:rsidRDefault="003749AE">
      <w:pPr>
        <w:tabs>
          <w:tab w:val="left" w:pos="851"/>
        </w:tabs>
        <w:jc w:val="both"/>
        <w:rPr>
          <w:b w:val="0"/>
        </w:rPr>
      </w:pPr>
    </w:p>
    <w:p w14:paraId="0CDF6F53" w14:textId="77777777" w:rsidR="003749AE" w:rsidRPr="00DD5C5F" w:rsidRDefault="003749AE">
      <w:pPr>
        <w:tabs>
          <w:tab w:val="left" w:pos="851"/>
        </w:tabs>
        <w:jc w:val="both"/>
        <w:rPr>
          <w:b w:val="0"/>
        </w:rPr>
      </w:pPr>
    </w:p>
    <w:p w14:paraId="72BE7101" w14:textId="77777777" w:rsidR="003749AE" w:rsidRPr="00DD5C5F" w:rsidDel="000B76F9" w:rsidRDefault="003749AE">
      <w:pPr>
        <w:tabs>
          <w:tab w:val="left" w:pos="851"/>
        </w:tabs>
        <w:jc w:val="both"/>
        <w:rPr>
          <w:del w:id="0" w:author="Ing. Karel Švercl" w:date="2021-05-19T11:09:00Z"/>
          <w:b w:val="0"/>
        </w:rPr>
      </w:pPr>
    </w:p>
    <w:p w14:paraId="0F0239DD" w14:textId="77777777" w:rsidR="003749AE" w:rsidRPr="00DD5C5F" w:rsidDel="000B76F9" w:rsidRDefault="003749AE">
      <w:pPr>
        <w:tabs>
          <w:tab w:val="left" w:pos="851"/>
        </w:tabs>
        <w:jc w:val="both"/>
        <w:rPr>
          <w:del w:id="1" w:author="Ing. Karel Švercl" w:date="2021-05-19T11:09:00Z"/>
          <w:b w:val="0"/>
        </w:rPr>
      </w:pPr>
    </w:p>
    <w:p w14:paraId="6372888F" w14:textId="77777777" w:rsidR="003749AE" w:rsidRPr="00DD5C5F" w:rsidDel="000B76F9" w:rsidRDefault="003749AE">
      <w:pPr>
        <w:tabs>
          <w:tab w:val="left" w:pos="851"/>
        </w:tabs>
        <w:jc w:val="both"/>
        <w:rPr>
          <w:del w:id="2" w:author="Ing. Karel Švercl" w:date="2021-05-19T11:09:00Z"/>
          <w:b w:val="0"/>
        </w:rPr>
      </w:pPr>
    </w:p>
    <w:p w14:paraId="3BEDB569" w14:textId="77777777" w:rsidR="003749AE" w:rsidRPr="00DD5C5F" w:rsidDel="000B76F9" w:rsidRDefault="003749AE">
      <w:pPr>
        <w:tabs>
          <w:tab w:val="left" w:pos="851"/>
        </w:tabs>
        <w:jc w:val="both"/>
        <w:rPr>
          <w:del w:id="3" w:author="Ing. Karel Švercl" w:date="2021-05-19T11:09:00Z"/>
          <w:b w:val="0"/>
        </w:rPr>
      </w:pPr>
    </w:p>
    <w:p w14:paraId="2955405B" w14:textId="77777777" w:rsidR="00456FE7" w:rsidRPr="00DD5C5F" w:rsidRDefault="00456FE7">
      <w:pPr>
        <w:tabs>
          <w:tab w:val="left" w:pos="851"/>
        </w:tabs>
        <w:jc w:val="both"/>
        <w:rPr>
          <w:b w:val="0"/>
        </w:rPr>
      </w:pPr>
    </w:p>
    <w:p w14:paraId="4692BA46" w14:textId="77777777" w:rsidR="003749AE" w:rsidRPr="00DD5C5F" w:rsidRDefault="003749AE">
      <w:pPr>
        <w:rPr>
          <w:b w:val="0"/>
        </w:rPr>
      </w:pPr>
      <w:r w:rsidRPr="00DD5C5F">
        <w:rPr>
          <w:b w:val="0"/>
        </w:rPr>
        <w:t xml:space="preserve">        …………………………                                                   </w:t>
      </w:r>
      <w:r w:rsidR="00C026FA" w:rsidRPr="00DD5C5F">
        <w:rPr>
          <w:b w:val="0"/>
        </w:rPr>
        <w:t xml:space="preserve">       </w:t>
      </w:r>
      <w:r w:rsidRPr="00DD5C5F">
        <w:rPr>
          <w:b w:val="0"/>
        </w:rPr>
        <w:t>…………………………</w:t>
      </w:r>
    </w:p>
    <w:p w14:paraId="0600F9C2" w14:textId="77777777" w:rsidR="003749AE" w:rsidRPr="00DD5C5F" w:rsidRDefault="003749AE">
      <w:pPr>
        <w:tabs>
          <w:tab w:val="left" w:pos="851"/>
          <w:tab w:val="left" w:pos="3686"/>
          <w:tab w:val="left" w:pos="5954"/>
        </w:tabs>
        <w:rPr>
          <w:b w:val="0"/>
        </w:rPr>
      </w:pPr>
      <w:r w:rsidRPr="00DD5C5F">
        <w:rPr>
          <w:b w:val="0"/>
        </w:rPr>
        <w:t xml:space="preserve">                   objednatel                                                      </w:t>
      </w:r>
      <w:r w:rsidRPr="00DD5C5F">
        <w:rPr>
          <w:b w:val="0"/>
        </w:rPr>
        <w:tab/>
        <w:t xml:space="preserve">           </w:t>
      </w:r>
      <w:r w:rsidR="00C026FA" w:rsidRPr="00DD5C5F">
        <w:rPr>
          <w:b w:val="0"/>
        </w:rPr>
        <w:t xml:space="preserve">      </w:t>
      </w:r>
      <w:r w:rsidRPr="00DD5C5F">
        <w:rPr>
          <w:b w:val="0"/>
        </w:rPr>
        <w:t>zhotovitel</w:t>
      </w:r>
    </w:p>
    <w:p w14:paraId="6E7A3149" w14:textId="77777777" w:rsidR="00B858C1" w:rsidRDefault="009D335C">
      <w:pPr>
        <w:tabs>
          <w:tab w:val="left" w:pos="5954"/>
        </w:tabs>
        <w:rPr>
          <w:b w:val="0"/>
          <w:sz w:val="20"/>
        </w:rPr>
      </w:pPr>
      <w:r w:rsidRPr="00DD5C5F">
        <w:rPr>
          <w:b w:val="0"/>
        </w:rPr>
        <w:t xml:space="preserve">      </w:t>
      </w:r>
      <w:r w:rsidR="00B858C1">
        <w:rPr>
          <w:b w:val="0"/>
        </w:rPr>
        <w:t>Mgr. Magdaléna Peterková</w:t>
      </w:r>
      <w:r w:rsidR="003749AE" w:rsidRPr="00DD5C5F">
        <w:rPr>
          <w:b w:val="0"/>
          <w:sz w:val="20"/>
        </w:rPr>
        <w:t xml:space="preserve">              </w:t>
      </w:r>
      <w:r w:rsidR="008C1E1D" w:rsidRPr="00DD5C5F">
        <w:rPr>
          <w:b w:val="0"/>
          <w:sz w:val="20"/>
        </w:rPr>
        <w:t xml:space="preserve">                           </w:t>
      </w:r>
      <w:r w:rsidR="003749AE" w:rsidRPr="00DD5C5F">
        <w:rPr>
          <w:b w:val="0"/>
          <w:sz w:val="20"/>
        </w:rPr>
        <w:t xml:space="preserve"> </w:t>
      </w:r>
      <w:r w:rsidR="00AB1239" w:rsidRPr="00DD5C5F">
        <w:rPr>
          <w:b w:val="0"/>
          <w:sz w:val="20"/>
        </w:rPr>
        <w:t xml:space="preserve">    </w:t>
      </w:r>
      <w:r w:rsidR="00B858C1">
        <w:rPr>
          <w:b w:val="0"/>
          <w:sz w:val="20"/>
        </w:rPr>
        <w:t xml:space="preserve">      </w:t>
      </w:r>
      <w:r w:rsidR="00CA4C28">
        <w:rPr>
          <w:b w:val="0"/>
          <w:sz w:val="20"/>
        </w:rPr>
        <w:t xml:space="preserve">       </w:t>
      </w:r>
      <w:r w:rsidR="00B858C1">
        <w:rPr>
          <w:b w:val="0"/>
          <w:sz w:val="20"/>
        </w:rPr>
        <w:t xml:space="preserve">             </w:t>
      </w:r>
      <w:r w:rsidR="00AB1239" w:rsidRPr="00DD5C5F">
        <w:rPr>
          <w:b w:val="0"/>
          <w:sz w:val="20"/>
        </w:rPr>
        <w:t xml:space="preserve">  </w:t>
      </w:r>
      <w:r w:rsidR="006C3E70" w:rsidRPr="006C3E70">
        <w:rPr>
          <w:b w:val="0"/>
          <w:szCs w:val="24"/>
          <w:highlight w:val="yellow"/>
        </w:rPr>
        <w:t>…………</w:t>
      </w:r>
      <w:proofErr w:type="gramStart"/>
      <w:r w:rsidR="006C3E70" w:rsidRPr="006C3E70">
        <w:rPr>
          <w:b w:val="0"/>
          <w:szCs w:val="24"/>
          <w:highlight w:val="yellow"/>
        </w:rPr>
        <w:t>…….</w:t>
      </w:r>
      <w:proofErr w:type="gramEnd"/>
      <w:r w:rsidR="006C3E70" w:rsidRPr="006C3E70">
        <w:rPr>
          <w:b w:val="0"/>
          <w:szCs w:val="24"/>
          <w:highlight w:val="yellow"/>
        </w:rPr>
        <w:t>.</w:t>
      </w:r>
    </w:p>
    <w:p w14:paraId="60C1A4FE" w14:textId="77777777" w:rsidR="003749AE" w:rsidRDefault="00B858C1">
      <w:pPr>
        <w:tabs>
          <w:tab w:val="left" w:pos="5954"/>
        </w:tabs>
        <w:rPr>
          <w:b w:val="0"/>
          <w:sz w:val="20"/>
        </w:rPr>
      </w:pPr>
      <w:r>
        <w:rPr>
          <w:b w:val="0"/>
          <w:sz w:val="20"/>
        </w:rPr>
        <w:t xml:space="preserve">                   starostka </w:t>
      </w:r>
      <w:r w:rsidRPr="00B858C1">
        <w:rPr>
          <w:b w:val="0"/>
          <w:sz w:val="20"/>
        </w:rPr>
        <w:t xml:space="preserve">města                                                                 </w:t>
      </w:r>
      <w:r>
        <w:rPr>
          <w:b w:val="0"/>
          <w:sz w:val="20"/>
        </w:rPr>
        <w:t xml:space="preserve"> </w:t>
      </w:r>
      <w:r w:rsidRPr="00B858C1">
        <w:rPr>
          <w:b w:val="0"/>
          <w:sz w:val="20"/>
        </w:rPr>
        <w:t xml:space="preserve">                </w:t>
      </w:r>
    </w:p>
    <w:p w14:paraId="4F907F31" w14:textId="4734C664" w:rsidR="000B76F9" w:rsidRDefault="00B858C1">
      <w:pPr>
        <w:tabs>
          <w:tab w:val="left" w:pos="5954"/>
        </w:tabs>
        <w:rPr>
          <w:b w:val="0"/>
          <w:sz w:val="20"/>
        </w:rPr>
      </w:pPr>
      <w:r>
        <w:rPr>
          <w:b w:val="0"/>
          <w:sz w:val="20"/>
        </w:rPr>
        <w:t xml:space="preserve">         </w:t>
      </w:r>
    </w:p>
    <w:sectPr w:rsidR="000B76F9" w:rsidSect="00A557A8">
      <w:footerReference w:type="even" r:id="rId8"/>
      <w:footerReference w:type="default" r:id="rId9"/>
      <w:pgSz w:w="11906" w:h="16838"/>
      <w:pgMar w:top="851" w:right="1133" w:bottom="851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DE0B4D" w14:textId="77777777" w:rsidR="002F7C2D" w:rsidRDefault="002F7C2D">
      <w:r>
        <w:separator/>
      </w:r>
    </w:p>
  </w:endnote>
  <w:endnote w:type="continuationSeparator" w:id="0">
    <w:p w14:paraId="7A549EAE" w14:textId="77777777" w:rsidR="002F7C2D" w:rsidRDefault="002F7C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charset w:val="00"/>
    <w:family w:val="auto"/>
    <w:pitch w:val="variable"/>
    <w:sig w:usb0="00000000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45341F" w14:textId="77777777" w:rsidR="00DA0E95" w:rsidRDefault="00DA0E95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8ED4428" w14:textId="77777777" w:rsidR="00DA0E95" w:rsidRDefault="00DA0E9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2EB972" w14:textId="77777777" w:rsidR="00DA0E95" w:rsidRDefault="00DA0E95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tab/>
    </w:r>
    <w:r>
      <w:rPr>
        <w:rStyle w:val="slostrnky"/>
      </w:rPr>
      <w:tab/>
      <w:t xml:space="preserve">Strana </w:t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592D31">
      <w:rPr>
        <w:rStyle w:val="slostrnky"/>
        <w:noProof/>
      </w:rPr>
      <w:t>2</w:t>
    </w:r>
    <w:r>
      <w:rPr>
        <w:rStyle w:val="slostrnky"/>
      </w:rPr>
      <w:fldChar w:fldCharType="end"/>
    </w:r>
    <w:r>
      <w:rPr>
        <w:rStyle w:val="slostrnky"/>
      </w:rPr>
      <w:t xml:space="preserve"> (celkem </w:t>
    </w:r>
    <w:r>
      <w:rPr>
        <w:rStyle w:val="slostrnky"/>
      </w:rPr>
      <w:fldChar w:fldCharType="begin"/>
    </w:r>
    <w:r>
      <w:rPr>
        <w:rStyle w:val="slostrnky"/>
      </w:rPr>
      <w:instrText xml:space="preserve"> NUMPAGES </w:instrText>
    </w:r>
    <w:r>
      <w:rPr>
        <w:rStyle w:val="slostrnky"/>
      </w:rPr>
      <w:fldChar w:fldCharType="separate"/>
    </w:r>
    <w:r w:rsidR="00592D31">
      <w:rPr>
        <w:rStyle w:val="slostrnky"/>
        <w:noProof/>
      </w:rPr>
      <w:t>8</w:t>
    </w:r>
    <w:r>
      <w:rPr>
        <w:rStyle w:val="slostrnky"/>
      </w:rPr>
      <w:fldChar w:fldCharType="end"/>
    </w:r>
    <w:r>
      <w:rPr>
        <w:rStyle w:val="slostrnky"/>
      </w:rPr>
      <w:t>)</w:t>
    </w:r>
  </w:p>
  <w:p w14:paraId="5C8D175D" w14:textId="77777777" w:rsidR="00DA0E95" w:rsidRDefault="00DA0E9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6C522A" w14:textId="77777777" w:rsidR="002F7C2D" w:rsidRDefault="002F7C2D">
      <w:r>
        <w:separator/>
      </w:r>
    </w:p>
  </w:footnote>
  <w:footnote w:type="continuationSeparator" w:id="0">
    <w:p w14:paraId="25A86F53" w14:textId="77777777" w:rsidR="002F7C2D" w:rsidRDefault="002F7C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7665D1"/>
    <w:multiLevelType w:val="singleLevel"/>
    <w:tmpl w:val="B336A4D8"/>
    <w:lvl w:ilvl="0">
      <w:start w:val="3"/>
      <w:numFmt w:val="bullet"/>
      <w:lvlText w:val="-"/>
      <w:lvlJc w:val="left"/>
      <w:pPr>
        <w:tabs>
          <w:tab w:val="num" w:pos="4380"/>
        </w:tabs>
        <w:ind w:left="4380" w:hanging="360"/>
      </w:pPr>
      <w:rPr>
        <w:rFonts w:hint="default"/>
      </w:rPr>
    </w:lvl>
  </w:abstractNum>
  <w:abstractNum w:abstractNumId="1" w15:restartNumberingAfterBreak="0">
    <w:nsid w:val="3C6C43C9"/>
    <w:multiLevelType w:val="singleLevel"/>
    <w:tmpl w:val="0405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" w15:restartNumberingAfterBreak="0">
    <w:nsid w:val="3CBD633B"/>
    <w:multiLevelType w:val="hybridMultilevel"/>
    <w:tmpl w:val="83CA6C3A"/>
    <w:lvl w:ilvl="0">
      <w:start w:val="3"/>
      <w:numFmt w:val="bullet"/>
      <w:lvlText w:val="-"/>
      <w:lvlJc w:val="left"/>
      <w:pPr>
        <w:tabs>
          <w:tab w:val="num" w:pos="2842"/>
        </w:tabs>
        <w:ind w:left="2842" w:hanging="42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3502"/>
        </w:tabs>
        <w:ind w:left="3502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4222"/>
        </w:tabs>
        <w:ind w:left="4222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4942"/>
        </w:tabs>
        <w:ind w:left="494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5662"/>
        </w:tabs>
        <w:ind w:left="5662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6382"/>
        </w:tabs>
        <w:ind w:left="638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7102"/>
        </w:tabs>
        <w:ind w:left="710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7822"/>
        </w:tabs>
        <w:ind w:left="7822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8542"/>
        </w:tabs>
        <w:ind w:left="8542" w:hanging="360"/>
      </w:pPr>
      <w:rPr>
        <w:rFonts w:ascii="Wingdings" w:hAnsi="Wingdings" w:hint="default"/>
      </w:rPr>
    </w:lvl>
  </w:abstractNum>
  <w:abstractNum w:abstractNumId="3" w15:restartNumberingAfterBreak="0">
    <w:nsid w:val="3FE03EEF"/>
    <w:multiLevelType w:val="singleLevel"/>
    <w:tmpl w:val="0405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</w:abstractNum>
  <w:abstractNum w:abstractNumId="4" w15:restartNumberingAfterBreak="0">
    <w:nsid w:val="7AF71BB0"/>
    <w:multiLevelType w:val="hybridMultilevel"/>
    <w:tmpl w:val="DE18C576"/>
    <w:lvl w:ilvl="0" w:tplc="65DAE0F0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4443"/>
    <w:rsid w:val="00012AAC"/>
    <w:rsid w:val="00014266"/>
    <w:rsid w:val="00022EA9"/>
    <w:rsid w:val="000332A1"/>
    <w:rsid w:val="000334B2"/>
    <w:rsid w:val="00041B81"/>
    <w:rsid w:val="000462A4"/>
    <w:rsid w:val="00046E7D"/>
    <w:rsid w:val="00062D19"/>
    <w:rsid w:val="0006319F"/>
    <w:rsid w:val="0006324D"/>
    <w:rsid w:val="00063382"/>
    <w:rsid w:val="00065828"/>
    <w:rsid w:val="00066E25"/>
    <w:rsid w:val="00073927"/>
    <w:rsid w:val="00085252"/>
    <w:rsid w:val="00090DF1"/>
    <w:rsid w:val="00096FF1"/>
    <w:rsid w:val="000A6788"/>
    <w:rsid w:val="000B33A8"/>
    <w:rsid w:val="000B76F9"/>
    <w:rsid w:val="000D3C78"/>
    <w:rsid w:val="000D4A16"/>
    <w:rsid w:val="000E488F"/>
    <w:rsid w:val="000F53A9"/>
    <w:rsid w:val="00120B36"/>
    <w:rsid w:val="00130804"/>
    <w:rsid w:val="00145270"/>
    <w:rsid w:val="00170CCA"/>
    <w:rsid w:val="00183E08"/>
    <w:rsid w:val="00191004"/>
    <w:rsid w:val="00197CA1"/>
    <w:rsid w:val="001B2C29"/>
    <w:rsid w:val="001B5B13"/>
    <w:rsid w:val="001C0AA4"/>
    <w:rsid w:val="001C3A8D"/>
    <w:rsid w:val="001D36F1"/>
    <w:rsid w:val="001D5DBB"/>
    <w:rsid w:val="001E0111"/>
    <w:rsid w:val="001E26A0"/>
    <w:rsid w:val="001F4889"/>
    <w:rsid w:val="002046ED"/>
    <w:rsid w:val="00206B28"/>
    <w:rsid w:val="00223D15"/>
    <w:rsid w:val="00243E92"/>
    <w:rsid w:val="00247D3B"/>
    <w:rsid w:val="00251B26"/>
    <w:rsid w:val="00252215"/>
    <w:rsid w:val="00266386"/>
    <w:rsid w:val="002773A1"/>
    <w:rsid w:val="002921A9"/>
    <w:rsid w:val="002951BE"/>
    <w:rsid w:val="002A2A41"/>
    <w:rsid w:val="002C5579"/>
    <w:rsid w:val="002C62FF"/>
    <w:rsid w:val="002C64A7"/>
    <w:rsid w:val="002E399A"/>
    <w:rsid w:val="002E6A1B"/>
    <w:rsid w:val="002F7C2D"/>
    <w:rsid w:val="00317D2D"/>
    <w:rsid w:val="003214E6"/>
    <w:rsid w:val="00324FD4"/>
    <w:rsid w:val="00325089"/>
    <w:rsid w:val="00325821"/>
    <w:rsid w:val="00333316"/>
    <w:rsid w:val="0033515F"/>
    <w:rsid w:val="00367DF8"/>
    <w:rsid w:val="00370DC6"/>
    <w:rsid w:val="003749AE"/>
    <w:rsid w:val="00394443"/>
    <w:rsid w:val="00396669"/>
    <w:rsid w:val="003A0EF2"/>
    <w:rsid w:val="003B4D2D"/>
    <w:rsid w:val="003B750C"/>
    <w:rsid w:val="003C0549"/>
    <w:rsid w:val="003C41BA"/>
    <w:rsid w:val="00403C16"/>
    <w:rsid w:val="004137FB"/>
    <w:rsid w:val="0041655A"/>
    <w:rsid w:val="00427C98"/>
    <w:rsid w:val="00430CA0"/>
    <w:rsid w:val="00432474"/>
    <w:rsid w:val="004567B2"/>
    <w:rsid w:val="00456FE7"/>
    <w:rsid w:val="004623E4"/>
    <w:rsid w:val="00476CB6"/>
    <w:rsid w:val="004847AC"/>
    <w:rsid w:val="004A4DA3"/>
    <w:rsid w:val="004A6263"/>
    <w:rsid w:val="004B25DC"/>
    <w:rsid w:val="004C5F74"/>
    <w:rsid w:val="004D613D"/>
    <w:rsid w:val="004F15C6"/>
    <w:rsid w:val="004F4BED"/>
    <w:rsid w:val="004F7111"/>
    <w:rsid w:val="005109ED"/>
    <w:rsid w:val="00513C97"/>
    <w:rsid w:val="005222BF"/>
    <w:rsid w:val="00531DE7"/>
    <w:rsid w:val="00535E23"/>
    <w:rsid w:val="00545D44"/>
    <w:rsid w:val="00555DD7"/>
    <w:rsid w:val="005735D8"/>
    <w:rsid w:val="00582444"/>
    <w:rsid w:val="00586D53"/>
    <w:rsid w:val="0059050B"/>
    <w:rsid w:val="0059086D"/>
    <w:rsid w:val="00592D31"/>
    <w:rsid w:val="005A166F"/>
    <w:rsid w:val="005A283A"/>
    <w:rsid w:val="005B386D"/>
    <w:rsid w:val="005B66D2"/>
    <w:rsid w:val="005B7AA2"/>
    <w:rsid w:val="005D0FE0"/>
    <w:rsid w:val="005D5234"/>
    <w:rsid w:val="005E1129"/>
    <w:rsid w:val="005F6A60"/>
    <w:rsid w:val="00602CCF"/>
    <w:rsid w:val="006036DF"/>
    <w:rsid w:val="0061646B"/>
    <w:rsid w:val="0061743F"/>
    <w:rsid w:val="006521A4"/>
    <w:rsid w:val="006524F9"/>
    <w:rsid w:val="00657AC7"/>
    <w:rsid w:val="00660D4C"/>
    <w:rsid w:val="0066740C"/>
    <w:rsid w:val="006A4737"/>
    <w:rsid w:val="006A5BC2"/>
    <w:rsid w:val="006B2A5E"/>
    <w:rsid w:val="006C09D9"/>
    <w:rsid w:val="006C3E70"/>
    <w:rsid w:val="006D2C66"/>
    <w:rsid w:val="006D6F6C"/>
    <w:rsid w:val="006E4E52"/>
    <w:rsid w:val="007176CB"/>
    <w:rsid w:val="00721A29"/>
    <w:rsid w:val="00731B63"/>
    <w:rsid w:val="00736830"/>
    <w:rsid w:val="00737B48"/>
    <w:rsid w:val="00746EDC"/>
    <w:rsid w:val="007549B0"/>
    <w:rsid w:val="007550A3"/>
    <w:rsid w:val="007558C1"/>
    <w:rsid w:val="007619AC"/>
    <w:rsid w:val="007802C9"/>
    <w:rsid w:val="00792ABC"/>
    <w:rsid w:val="007A6294"/>
    <w:rsid w:val="007B1DB0"/>
    <w:rsid w:val="007C2F18"/>
    <w:rsid w:val="007D21F9"/>
    <w:rsid w:val="007D4F4C"/>
    <w:rsid w:val="007D649C"/>
    <w:rsid w:val="007F4C67"/>
    <w:rsid w:val="00800630"/>
    <w:rsid w:val="00802A24"/>
    <w:rsid w:val="00804B0F"/>
    <w:rsid w:val="00810FC7"/>
    <w:rsid w:val="00811652"/>
    <w:rsid w:val="008124B1"/>
    <w:rsid w:val="008269C3"/>
    <w:rsid w:val="008408DC"/>
    <w:rsid w:val="0084716E"/>
    <w:rsid w:val="00854CA4"/>
    <w:rsid w:val="00857D7F"/>
    <w:rsid w:val="00861A90"/>
    <w:rsid w:val="00884919"/>
    <w:rsid w:val="00891559"/>
    <w:rsid w:val="0089660E"/>
    <w:rsid w:val="008B2019"/>
    <w:rsid w:val="008C1E1D"/>
    <w:rsid w:val="008D33BE"/>
    <w:rsid w:val="008E6C0D"/>
    <w:rsid w:val="00902D5C"/>
    <w:rsid w:val="00907203"/>
    <w:rsid w:val="009102A3"/>
    <w:rsid w:val="00914DEC"/>
    <w:rsid w:val="00916AB2"/>
    <w:rsid w:val="00920747"/>
    <w:rsid w:val="00927C4B"/>
    <w:rsid w:val="00931AA7"/>
    <w:rsid w:val="00937741"/>
    <w:rsid w:val="00940308"/>
    <w:rsid w:val="009430EB"/>
    <w:rsid w:val="009447FF"/>
    <w:rsid w:val="00953867"/>
    <w:rsid w:val="009553A5"/>
    <w:rsid w:val="0096222E"/>
    <w:rsid w:val="00972610"/>
    <w:rsid w:val="00982581"/>
    <w:rsid w:val="009832BA"/>
    <w:rsid w:val="00994649"/>
    <w:rsid w:val="00996D94"/>
    <w:rsid w:val="009A2DDD"/>
    <w:rsid w:val="009A5DF2"/>
    <w:rsid w:val="009B547E"/>
    <w:rsid w:val="009D335C"/>
    <w:rsid w:val="009D65FE"/>
    <w:rsid w:val="009F2321"/>
    <w:rsid w:val="00A168D5"/>
    <w:rsid w:val="00A34BF7"/>
    <w:rsid w:val="00A35832"/>
    <w:rsid w:val="00A37DD7"/>
    <w:rsid w:val="00A40E0A"/>
    <w:rsid w:val="00A45DDA"/>
    <w:rsid w:val="00A46586"/>
    <w:rsid w:val="00A475F0"/>
    <w:rsid w:val="00A508AA"/>
    <w:rsid w:val="00A557A8"/>
    <w:rsid w:val="00A60492"/>
    <w:rsid w:val="00A75AA0"/>
    <w:rsid w:val="00A85411"/>
    <w:rsid w:val="00A85A6F"/>
    <w:rsid w:val="00A865F1"/>
    <w:rsid w:val="00A91E33"/>
    <w:rsid w:val="00AA2240"/>
    <w:rsid w:val="00AA3909"/>
    <w:rsid w:val="00AB1239"/>
    <w:rsid w:val="00AB2801"/>
    <w:rsid w:val="00AB4430"/>
    <w:rsid w:val="00AB61C2"/>
    <w:rsid w:val="00AB6C09"/>
    <w:rsid w:val="00AC0721"/>
    <w:rsid w:val="00AE2B7A"/>
    <w:rsid w:val="00AE3F36"/>
    <w:rsid w:val="00AF66B6"/>
    <w:rsid w:val="00B02E13"/>
    <w:rsid w:val="00B5685D"/>
    <w:rsid w:val="00B62F2D"/>
    <w:rsid w:val="00B6591D"/>
    <w:rsid w:val="00B7696F"/>
    <w:rsid w:val="00B807D5"/>
    <w:rsid w:val="00B810DD"/>
    <w:rsid w:val="00B8289C"/>
    <w:rsid w:val="00B83764"/>
    <w:rsid w:val="00B858C1"/>
    <w:rsid w:val="00B927E6"/>
    <w:rsid w:val="00BA25F8"/>
    <w:rsid w:val="00BA386F"/>
    <w:rsid w:val="00BA7716"/>
    <w:rsid w:val="00BB1C28"/>
    <w:rsid w:val="00BB202D"/>
    <w:rsid w:val="00BC437D"/>
    <w:rsid w:val="00BF2F72"/>
    <w:rsid w:val="00C026FA"/>
    <w:rsid w:val="00C1279E"/>
    <w:rsid w:val="00C222FB"/>
    <w:rsid w:val="00C24359"/>
    <w:rsid w:val="00C2618C"/>
    <w:rsid w:val="00C32C38"/>
    <w:rsid w:val="00C340BC"/>
    <w:rsid w:val="00C34C4B"/>
    <w:rsid w:val="00C36EFA"/>
    <w:rsid w:val="00C54B1B"/>
    <w:rsid w:val="00C56ADD"/>
    <w:rsid w:val="00C56F2B"/>
    <w:rsid w:val="00C73A7B"/>
    <w:rsid w:val="00C7485F"/>
    <w:rsid w:val="00CA10D8"/>
    <w:rsid w:val="00CA4C28"/>
    <w:rsid w:val="00CB5564"/>
    <w:rsid w:val="00CC6CDF"/>
    <w:rsid w:val="00CD5B7A"/>
    <w:rsid w:val="00CE3AC3"/>
    <w:rsid w:val="00D2335B"/>
    <w:rsid w:val="00D2396A"/>
    <w:rsid w:val="00D63CF9"/>
    <w:rsid w:val="00D6568C"/>
    <w:rsid w:val="00D70BB4"/>
    <w:rsid w:val="00D749EA"/>
    <w:rsid w:val="00DA0E95"/>
    <w:rsid w:val="00DB10B1"/>
    <w:rsid w:val="00DB7688"/>
    <w:rsid w:val="00DD1DCB"/>
    <w:rsid w:val="00DD4A01"/>
    <w:rsid w:val="00DD5C5F"/>
    <w:rsid w:val="00DF1D49"/>
    <w:rsid w:val="00E11295"/>
    <w:rsid w:val="00E11D52"/>
    <w:rsid w:val="00E262B6"/>
    <w:rsid w:val="00E322FF"/>
    <w:rsid w:val="00E45F0F"/>
    <w:rsid w:val="00E54B9A"/>
    <w:rsid w:val="00E609DC"/>
    <w:rsid w:val="00E63F13"/>
    <w:rsid w:val="00E75EE9"/>
    <w:rsid w:val="00E800CB"/>
    <w:rsid w:val="00E835BC"/>
    <w:rsid w:val="00E906A6"/>
    <w:rsid w:val="00E96A96"/>
    <w:rsid w:val="00EA1890"/>
    <w:rsid w:val="00EA3CD9"/>
    <w:rsid w:val="00EB1E4C"/>
    <w:rsid w:val="00EB3371"/>
    <w:rsid w:val="00ED11C4"/>
    <w:rsid w:val="00EE70E8"/>
    <w:rsid w:val="00F043F6"/>
    <w:rsid w:val="00F163DA"/>
    <w:rsid w:val="00F17BCA"/>
    <w:rsid w:val="00F268E7"/>
    <w:rsid w:val="00F44677"/>
    <w:rsid w:val="00F46C31"/>
    <w:rsid w:val="00F55FA8"/>
    <w:rsid w:val="00FA012D"/>
    <w:rsid w:val="00FA08F1"/>
    <w:rsid w:val="00FB7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45B45B4C"/>
  <w15:chartTrackingRefBased/>
  <w15:docId w15:val="{F35472B7-F341-4E86-AA6B-470714F46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5F6A60"/>
    <w:rPr>
      <w:b/>
      <w:sz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</w:style>
  <w:style w:type="paragraph" w:styleId="Nadpis2">
    <w:name w:val="heading 2"/>
    <w:basedOn w:val="Normln"/>
    <w:next w:val="Normln"/>
    <w:qFormat/>
    <w:pPr>
      <w:keepNext/>
      <w:outlineLvl w:val="1"/>
    </w:pPr>
  </w:style>
  <w:style w:type="paragraph" w:styleId="Nadpis3">
    <w:name w:val="heading 3"/>
    <w:basedOn w:val="Normln"/>
    <w:next w:val="Normln"/>
    <w:link w:val="Nadpis3Char"/>
    <w:qFormat/>
    <w:pPr>
      <w:keepNext/>
      <w:jc w:val="both"/>
      <w:outlineLvl w:val="2"/>
    </w:pPr>
  </w:style>
  <w:style w:type="paragraph" w:styleId="Nadpis4">
    <w:name w:val="heading 4"/>
    <w:basedOn w:val="Normln"/>
    <w:next w:val="Normln"/>
    <w:qFormat/>
    <w:pPr>
      <w:keepNext/>
      <w:outlineLvl w:val="3"/>
    </w:pPr>
    <w:rPr>
      <w:bCs/>
      <w:i/>
      <w:iCs/>
    </w:rPr>
  </w:style>
  <w:style w:type="paragraph" w:styleId="Nadpis5">
    <w:name w:val="heading 5"/>
    <w:basedOn w:val="Normln"/>
    <w:next w:val="Normln"/>
    <w:qFormat/>
    <w:pPr>
      <w:keepNext/>
      <w:tabs>
        <w:tab w:val="left" w:pos="1134"/>
        <w:tab w:val="left" w:pos="2410"/>
        <w:tab w:val="left" w:pos="3119"/>
      </w:tabs>
      <w:ind w:left="3119" w:hanging="3119"/>
      <w:jc w:val="both"/>
      <w:outlineLvl w:val="4"/>
    </w:pPr>
    <w:rPr>
      <w:bCs/>
      <w:i/>
      <w:iCs/>
    </w:rPr>
  </w:style>
  <w:style w:type="paragraph" w:styleId="Nadpis6">
    <w:name w:val="heading 6"/>
    <w:basedOn w:val="Normln"/>
    <w:next w:val="Normln"/>
    <w:qFormat/>
    <w:pPr>
      <w:keepNext/>
      <w:tabs>
        <w:tab w:val="left" w:pos="851"/>
        <w:tab w:val="left" w:pos="2410"/>
      </w:tabs>
      <w:jc w:val="both"/>
      <w:outlineLvl w:val="5"/>
    </w:pPr>
    <w:rPr>
      <w:bCs/>
      <w:i/>
      <w:iCs/>
    </w:rPr>
  </w:style>
  <w:style w:type="paragraph" w:styleId="Nadpis7">
    <w:name w:val="heading 7"/>
    <w:basedOn w:val="Normln"/>
    <w:next w:val="Normln"/>
    <w:qFormat/>
    <w:pPr>
      <w:keepNext/>
      <w:jc w:val="center"/>
      <w:outlineLvl w:val="6"/>
    </w:pPr>
    <w:rPr>
      <w:sz w:val="32"/>
    </w:rPr>
  </w:style>
  <w:style w:type="paragraph" w:styleId="Nadpis8">
    <w:name w:val="heading 8"/>
    <w:basedOn w:val="Normln"/>
    <w:next w:val="Normln"/>
    <w:link w:val="Nadpis8Char"/>
    <w:qFormat/>
    <w:pPr>
      <w:keepNext/>
      <w:ind w:firstLine="708"/>
      <w:outlineLvl w:val="7"/>
    </w:p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styleId="Zkladntextodsazen">
    <w:name w:val="Body Text Indent"/>
    <w:basedOn w:val="Normln"/>
    <w:pPr>
      <w:tabs>
        <w:tab w:val="left" w:pos="851"/>
      </w:tabs>
      <w:ind w:left="708"/>
    </w:pPr>
    <w:rPr>
      <w:b w:val="0"/>
    </w:rPr>
  </w:style>
  <w:style w:type="paragraph" w:styleId="Zkladntext">
    <w:name w:val="Body Text"/>
    <w:basedOn w:val="Normln"/>
    <w:rPr>
      <w:b w:val="0"/>
    </w:rPr>
  </w:style>
  <w:style w:type="paragraph" w:styleId="Zkladntext2">
    <w:name w:val="Body Text 2"/>
    <w:basedOn w:val="Normln"/>
    <w:pPr>
      <w:tabs>
        <w:tab w:val="left" w:pos="851"/>
        <w:tab w:val="left" w:pos="1701"/>
        <w:tab w:val="left" w:pos="2410"/>
      </w:tabs>
      <w:jc w:val="both"/>
    </w:pPr>
    <w:rPr>
      <w:bCs/>
    </w:rPr>
  </w:style>
  <w:style w:type="paragraph" w:styleId="Zkladntext3">
    <w:name w:val="Body Text 3"/>
    <w:basedOn w:val="Normln"/>
    <w:pPr>
      <w:jc w:val="both"/>
    </w:pPr>
    <w:rPr>
      <w:b w:val="0"/>
      <w:color w:val="FF0000"/>
    </w:rPr>
  </w:style>
  <w:style w:type="paragraph" w:styleId="Zkladntextodsazen2">
    <w:name w:val="Body Text Indent 2"/>
    <w:basedOn w:val="Normln"/>
    <w:pPr>
      <w:tabs>
        <w:tab w:val="left" w:pos="851"/>
        <w:tab w:val="left" w:pos="2410"/>
      </w:tabs>
      <w:ind w:left="142" w:hanging="1560"/>
      <w:jc w:val="both"/>
    </w:pPr>
    <w:rPr>
      <w:b w:val="0"/>
      <w:color w:val="0000FF"/>
    </w:rPr>
  </w:style>
  <w:style w:type="paragraph" w:styleId="Zkladntextodsazen3">
    <w:name w:val="Body Text Indent 3"/>
    <w:basedOn w:val="Normln"/>
    <w:pPr>
      <w:tabs>
        <w:tab w:val="left" w:pos="851"/>
        <w:tab w:val="left" w:pos="2410"/>
      </w:tabs>
      <w:ind w:left="142" w:hanging="1560"/>
      <w:jc w:val="both"/>
    </w:pPr>
    <w:rPr>
      <w:b w:val="0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character" w:styleId="Hypertextovodkaz">
    <w:name w:val="Hyperlink"/>
    <w:rPr>
      <w:color w:val="0000FF"/>
      <w:u w:val="single"/>
    </w:rPr>
  </w:style>
  <w:style w:type="paragraph" w:styleId="Textkomente">
    <w:name w:val="annotation text"/>
    <w:basedOn w:val="Normln"/>
    <w:link w:val="TextkomenteChar"/>
    <w:rsid w:val="007558C1"/>
    <w:rPr>
      <w:b w:val="0"/>
      <w:sz w:val="20"/>
    </w:rPr>
  </w:style>
  <w:style w:type="character" w:styleId="Odkaznakoment">
    <w:name w:val="annotation reference"/>
    <w:basedOn w:val="Standardnpsmoodstavce"/>
    <w:rsid w:val="007558C1"/>
  </w:style>
  <w:style w:type="paragraph" w:styleId="Textbubliny">
    <w:name w:val="Balloon Text"/>
    <w:basedOn w:val="Normln"/>
    <w:semiHidden/>
    <w:rsid w:val="007558C1"/>
    <w:rPr>
      <w:rFonts w:ascii="Tahoma" w:hAnsi="Tahoma" w:cs="Tahoma"/>
      <w:sz w:val="16"/>
      <w:szCs w:val="16"/>
    </w:rPr>
  </w:style>
  <w:style w:type="character" w:customStyle="1" w:styleId="Nadpis3Char">
    <w:name w:val="Nadpis 3 Char"/>
    <w:link w:val="Nadpis3"/>
    <w:rsid w:val="006A4737"/>
    <w:rPr>
      <w:b/>
      <w:sz w:val="24"/>
    </w:rPr>
  </w:style>
  <w:style w:type="paragraph" w:styleId="Pedmtkomente">
    <w:name w:val="annotation subject"/>
    <w:basedOn w:val="Textkomente"/>
    <w:next w:val="Textkomente"/>
    <w:link w:val="PedmtkomenteChar"/>
    <w:rsid w:val="006A4737"/>
    <w:rPr>
      <w:b/>
      <w:bCs/>
    </w:rPr>
  </w:style>
  <w:style w:type="character" w:customStyle="1" w:styleId="TextkomenteChar">
    <w:name w:val="Text komentáře Char"/>
    <w:basedOn w:val="Standardnpsmoodstavce"/>
    <w:link w:val="Textkomente"/>
    <w:rsid w:val="006A4737"/>
  </w:style>
  <w:style w:type="character" w:customStyle="1" w:styleId="PedmtkomenteChar">
    <w:name w:val="Předmět komentáře Char"/>
    <w:link w:val="Pedmtkomente"/>
    <w:rsid w:val="006A4737"/>
    <w:rPr>
      <w:b/>
      <w:bCs/>
    </w:rPr>
  </w:style>
  <w:style w:type="character" w:customStyle="1" w:styleId="Nadpis8Char">
    <w:name w:val="Nadpis 8 Char"/>
    <w:link w:val="Nadpis8"/>
    <w:rsid w:val="005B386D"/>
    <w:rPr>
      <w:b/>
      <w:sz w:val="24"/>
    </w:rPr>
  </w:style>
  <w:style w:type="paragraph" w:customStyle="1" w:styleId="CharChar2CharCharCharCharChar">
    <w:name w:val="Char Char2 Char Char Char Char Char"/>
    <w:basedOn w:val="Normln"/>
    <w:rsid w:val="000D4A16"/>
    <w:pPr>
      <w:spacing w:after="160" w:line="240" w:lineRule="exact"/>
    </w:pPr>
    <w:rPr>
      <w:rFonts w:ascii="Times New Roman Bold" w:hAnsi="Times New Roman Bold" w:cs="Times New Roman Bold"/>
      <w:bCs/>
      <w:sz w:val="26"/>
      <w:szCs w:val="26"/>
      <w:lang w:val="sk-SK" w:eastAsia="en-US"/>
    </w:rPr>
  </w:style>
  <w:style w:type="paragraph" w:styleId="Odstavecseseznamem">
    <w:name w:val="List Paragraph"/>
    <w:basedOn w:val="Normln"/>
    <w:uiPriority w:val="34"/>
    <w:qFormat/>
    <w:rsid w:val="00736830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30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1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A40510-670D-47DD-BCB6-0C8315006A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2963</Words>
  <Characters>18206</Characters>
  <Application>Microsoft Office Word</Application>
  <DocSecurity>0</DocSecurity>
  <Lines>151</Lines>
  <Paragraphs>42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Dodatek č</vt:lpstr>
    </vt:vector>
  </TitlesOfParts>
  <Company>MU CESKA TREBOVA</Company>
  <LinksUpToDate>false</LinksUpToDate>
  <CharactersWithSpaces>21127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Dodatek č</dc:title>
  <dc:subject/>
  <dc:creator>VYSTAVBA2</dc:creator>
  <cp:keywords/>
  <cp:lastModifiedBy>Čadová Renata Ing.</cp:lastModifiedBy>
  <cp:revision>3</cp:revision>
  <cp:lastPrinted>2021-02-09T15:15:00Z</cp:lastPrinted>
  <dcterms:created xsi:type="dcterms:W3CDTF">2021-05-28T07:42:00Z</dcterms:created>
  <dcterms:modified xsi:type="dcterms:W3CDTF">2021-05-28T07:48:00Z</dcterms:modified>
</cp:coreProperties>
</file>